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A826E" w14:textId="77777777" w:rsidR="00330144" w:rsidRDefault="000B7F8D" w:rsidP="003B0174">
      <w:pPr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CDEA43E" wp14:editId="644FBE34">
                <wp:simplePos x="0" y="0"/>
                <wp:positionH relativeFrom="column">
                  <wp:posOffset>-415290</wp:posOffset>
                </wp:positionH>
                <wp:positionV relativeFrom="paragraph">
                  <wp:posOffset>-261620</wp:posOffset>
                </wp:positionV>
                <wp:extent cx="6957060" cy="70675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7060" cy="706755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4CF4E1" w14:textId="77777777" w:rsidR="002E1798" w:rsidRDefault="00B02459" w:rsidP="002E1798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30"/>
                                <w:szCs w:val="30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30"/>
                                <w:szCs w:val="30"/>
                              </w:rPr>
                              <w:t xml:space="preserve">I. </w:t>
                            </w:r>
                            <w:r w:rsidR="00A009D7" w:rsidRPr="00AF2D8B">
                              <w:rPr>
                                <w:rFonts w:ascii="Arial" w:hAnsi="Arial" w:cs="Arial"/>
                                <w:b/>
                                <w:color w:val="FFFFFF"/>
                                <w:sz w:val="30"/>
                                <w:szCs w:val="30"/>
                              </w:rPr>
                              <w:t xml:space="preserve">Ohlášení </w:t>
                            </w:r>
                            <w:r w:rsidR="00A009D7">
                              <w:rPr>
                                <w:rFonts w:ascii="Arial" w:hAnsi="Arial" w:cs="Arial"/>
                                <w:b/>
                                <w:color w:val="FFFFFF"/>
                                <w:sz w:val="30"/>
                                <w:szCs w:val="30"/>
                              </w:rPr>
                              <w:t xml:space="preserve">změny </w:t>
                            </w:r>
                            <w:r w:rsidR="004E2C00">
                              <w:rPr>
                                <w:rFonts w:ascii="Arial" w:hAnsi="Arial" w:cs="Arial"/>
                                <w:b/>
                                <w:color w:val="FFFFFF"/>
                                <w:sz w:val="30"/>
                                <w:szCs w:val="30"/>
                              </w:rPr>
                              <w:t>údajů o</w:t>
                            </w:r>
                            <w:r w:rsidR="00A009D7">
                              <w:rPr>
                                <w:rFonts w:ascii="Arial" w:hAnsi="Arial" w:cs="Arial"/>
                                <w:b/>
                                <w:color w:val="FFFFFF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FC1696">
                              <w:rPr>
                                <w:rFonts w:ascii="Arial" w:hAnsi="Arial" w:cs="Arial"/>
                                <w:b/>
                                <w:color w:val="FFFFFF"/>
                                <w:sz w:val="30"/>
                                <w:szCs w:val="30"/>
                              </w:rPr>
                              <w:t>pozemku</w:t>
                            </w:r>
                            <w:bookmarkEnd w:id="0"/>
                            <w:bookmarkEnd w:id="1"/>
                            <w:r w:rsidR="00A009D7">
                              <w:rPr>
                                <w:rFonts w:ascii="Arial" w:hAnsi="Arial" w:cs="Arial"/>
                                <w:b/>
                                <w:color w:val="FFFFFF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14:paraId="5E5B5652" w14:textId="77777777" w:rsidR="00EE6B58" w:rsidRPr="00AF2D8B" w:rsidRDefault="00A009D7" w:rsidP="002E1798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bookmarkStart w:id="2" w:name="OLE_LINK3"/>
                            <w:bookmarkStart w:id="3" w:name="OLE_LINK4"/>
                            <w:r w:rsidRPr="00AF2D8B">
                              <w:rPr>
                                <w:rFonts w:ascii="Arial" w:hAnsi="Arial" w:cs="Arial"/>
                                <w:b/>
                                <w:color w:val="FFFFFF"/>
                                <w:sz w:val="30"/>
                                <w:szCs w:val="30"/>
                              </w:rPr>
                              <w:t>k zápisu do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30"/>
                                <w:szCs w:val="30"/>
                              </w:rPr>
                              <w:t> </w:t>
                            </w:r>
                            <w:r w:rsidRPr="00AF2D8B">
                              <w:rPr>
                                <w:rFonts w:ascii="Arial" w:hAnsi="Arial" w:cs="Arial"/>
                                <w:b/>
                                <w:color w:val="FFFFFF"/>
                                <w:sz w:val="30"/>
                                <w:szCs w:val="30"/>
                              </w:rPr>
                              <w:t>katastru nemovitostí</w:t>
                            </w:r>
                            <w:bookmarkEnd w:id="2"/>
                            <w:bookmarkEnd w:id="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DEA43E" id="Rectangle 2" o:spid="_x0000_s1026" style="position:absolute;margin-left:-32.7pt;margin-top:-20.6pt;width:547.8pt;height:55.6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" fillcolor="#365f91">
                <v:textbox>
                  <w:txbxContent>
                    <w:p w14:paraId="774CF4E1" w14:textId="77777777" w:rsidR="002E1798" w:rsidRDefault="00B02459" w:rsidP="002E1798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30"/>
                          <w:szCs w:val="30"/>
                        </w:rPr>
                      </w:pPr>
                      <w:bookmarkStart w:id="4" w:name="OLE_LINK1"/>
                      <w:bookmarkStart w:id="5" w:name="OLE_LINK2"/>
                      <w:r>
                        <w:rPr>
                          <w:rFonts w:ascii="Arial" w:hAnsi="Arial" w:cs="Arial"/>
                          <w:b/>
                          <w:color w:val="FFFFFF"/>
                          <w:sz w:val="30"/>
                          <w:szCs w:val="30"/>
                        </w:rPr>
                        <w:t xml:space="preserve">I. </w:t>
                      </w:r>
                      <w:r w:rsidR="00A009D7" w:rsidRPr="00AF2D8B">
                        <w:rPr>
                          <w:rFonts w:ascii="Arial" w:hAnsi="Arial" w:cs="Arial"/>
                          <w:b/>
                          <w:color w:val="FFFFFF"/>
                          <w:sz w:val="30"/>
                          <w:szCs w:val="30"/>
                        </w:rPr>
                        <w:t xml:space="preserve">Ohlášení </w:t>
                      </w:r>
                      <w:r w:rsidR="00A009D7">
                        <w:rPr>
                          <w:rFonts w:ascii="Arial" w:hAnsi="Arial" w:cs="Arial"/>
                          <w:b/>
                          <w:color w:val="FFFFFF"/>
                          <w:sz w:val="30"/>
                          <w:szCs w:val="30"/>
                        </w:rPr>
                        <w:t xml:space="preserve">změny </w:t>
                      </w:r>
                      <w:r w:rsidR="004E2C00">
                        <w:rPr>
                          <w:rFonts w:ascii="Arial" w:hAnsi="Arial" w:cs="Arial"/>
                          <w:b/>
                          <w:color w:val="FFFFFF"/>
                          <w:sz w:val="30"/>
                          <w:szCs w:val="30"/>
                        </w:rPr>
                        <w:t>údajů o</w:t>
                      </w:r>
                      <w:r w:rsidR="00A009D7">
                        <w:rPr>
                          <w:rFonts w:ascii="Arial" w:hAnsi="Arial" w:cs="Arial"/>
                          <w:b/>
                          <w:color w:val="FFFFFF"/>
                          <w:sz w:val="30"/>
                          <w:szCs w:val="30"/>
                        </w:rPr>
                        <w:t xml:space="preserve"> </w:t>
                      </w:r>
                      <w:r w:rsidR="00FC1696">
                        <w:rPr>
                          <w:rFonts w:ascii="Arial" w:hAnsi="Arial" w:cs="Arial"/>
                          <w:b/>
                          <w:color w:val="FFFFFF"/>
                          <w:sz w:val="30"/>
                          <w:szCs w:val="30"/>
                        </w:rPr>
                        <w:t>pozemku</w:t>
                      </w:r>
                      <w:bookmarkEnd w:id="4"/>
                      <w:bookmarkEnd w:id="5"/>
                      <w:r w:rsidR="00A009D7">
                        <w:rPr>
                          <w:rFonts w:ascii="Arial" w:hAnsi="Arial" w:cs="Arial"/>
                          <w:b/>
                          <w:color w:val="FFFFFF"/>
                          <w:sz w:val="30"/>
                          <w:szCs w:val="30"/>
                        </w:rPr>
                        <w:t xml:space="preserve"> </w:t>
                      </w:r>
                    </w:p>
                    <w:p w14:paraId="5E5B5652" w14:textId="77777777" w:rsidR="00EE6B58" w:rsidRPr="00AF2D8B" w:rsidRDefault="00A009D7" w:rsidP="002E1798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bookmarkStart w:id="6" w:name="OLE_LINK3"/>
                      <w:bookmarkStart w:id="7" w:name="OLE_LINK4"/>
                      <w:r w:rsidRPr="00AF2D8B">
                        <w:rPr>
                          <w:rFonts w:ascii="Arial" w:hAnsi="Arial" w:cs="Arial"/>
                          <w:b/>
                          <w:color w:val="FFFFFF"/>
                          <w:sz w:val="30"/>
                          <w:szCs w:val="30"/>
                        </w:rPr>
                        <w:t>k zápisu do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30"/>
                          <w:szCs w:val="30"/>
                        </w:rPr>
                        <w:t> </w:t>
                      </w:r>
                      <w:r w:rsidRPr="00AF2D8B">
                        <w:rPr>
                          <w:rFonts w:ascii="Arial" w:hAnsi="Arial" w:cs="Arial"/>
                          <w:b/>
                          <w:color w:val="FFFFFF"/>
                          <w:sz w:val="30"/>
                          <w:szCs w:val="30"/>
                        </w:rPr>
                        <w:t>katastru nemovitostí</w:t>
                      </w:r>
                      <w:bookmarkEnd w:id="6"/>
                      <w:bookmarkEnd w:id="7"/>
                    </w:p>
                  </w:txbxContent>
                </v:textbox>
              </v:rect>
            </w:pict>
          </mc:Fallback>
        </mc:AlternateContent>
      </w:r>
    </w:p>
    <w:p w14:paraId="58EAA3CE" w14:textId="77777777" w:rsidR="00330144" w:rsidRDefault="00330144" w:rsidP="003B0174">
      <w:pPr>
        <w:rPr>
          <w:rFonts w:ascii="Arial" w:hAnsi="Arial" w:cs="Arial"/>
          <w:sz w:val="20"/>
          <w:szCs w:val="20"/>
        </w:rPr>
      </w:pPr>
    </w:p>
    <w:p w14:paraId="3C9AFA9D" w14:textId="77777777" w:rsidR="004E6DFF" w:rsidRDefault="004E6DFF" w:rsidP="003B0174">
      <w:pPr>
        <w:rPr>
          <w:rFonts w:ascii="Arial" w:hAnsi="Arial" w:cs="Arial"/>
          <w:sz w:val="20"/>
          <w:szCs w:val="20"/>
        </w:rPr>
      </w:pPr>
    </w:p>
    <w:p w14:paraId="208D3EA4" w14:textId="77777777" w:rsidR="004E6DFF" w:rsidRDefault="004E6DFF" w:rsidP="003B017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2268"/>
        <w:gridCol w:w="4395"/>
      </w:tblGrid>
      <w:tr w:rsidR="003B0174" w14:paraId="3D1B69CF" w14:textId="77777777" w:rsidTr="00A1446A">
        <w:trPr>
          <w:trHeight w:hRule="exact" w:val="510"/>
        </w:trPr>
        <w:tc>
          <w:tcPr>
            <w:tcW w:w="2268" w:type="dxa"/>
            <w:vAlign w:val="bottom"/>
          </w:tcPr>
          <w:p w14:paraId="65A8D8BE" w14:textId="77777777" w:rsidR="003B0174" w:rsidRDefault="003B0174" w:rsidP="00B667B5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Spisová značka</w:t>
            </w:r>
          </w:p>
        </w:tc>
        <w:tc>
          <w:tcPr>
            <w:tcW w:w="4395" w:type="dxa"/>
            <w:tcBorders>
              <w:bottom w:val="dotted" w:sz="4" w:space="0" w:color="auto"/>
            </w:tcBorders>
            <w:vAlign w:val="bottom"/>
          </w:tcPr>
          <w:p w14:paraId="198FCF96" w14:textId="77777777" w:rsidR="003B0174" w:rsidRPr="00D26F27" w:rsidRDefault="003B0174" w:rsidP="000107E9">
            <w:pPr>
              <w:pStyle w:val="Nadpis2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3B0174" w14:paraId="7D0CD85E" w14:textId="77777777" w:rsidTr="00A1446A">
        <w:trPr>
          <w:trHeight w:hRule="exact" w:val="227"/>
        </w:trPr>
        <w:tc>
          <w:tcPr>
            <w:tcW w:w="2268" w:type="dxa"/>
            <w:vAlign w:val="bottom"/>
          </w:tcPr>
          <w:p w14:paraId="5FB70C81" w14:textId="77777777" w:rsidR="003B0174" w:rsidRDefault="003B0174" w:rsidP="000107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dotted" w:sz="4" w:space="0" w:color="auto"/>
            </w:tcBorders>
            <w:vAlign w:val="bottom"/>
          </w:tcPr>
          <w:p w14:paraId="0C6796B2" w14:textId="77777777" w:rsidR="003B0174" w:rsidRDefault="003B0174" w:rsidP="000107E9">
            <w:pPr>
              <w:ind w:left="426"/>
              <w:jc w:val="right"/>
            </w:pPr>
            <w:r w:rsidRPr="00556765">
              <w:rPr>
                <w:rFonts w:ascii="Arial" w:hAnsi="Arial" w:cs="Arial"/>
                <w:bCs/>
                <w:sz w:val="16"/>
                <w:szCs w:val="16"/>
              </w:rPr>
              <w:t>vypl</w:t>
            </w:r>
            <w:r>
              <w:rPr>
                <w:rFonts w:ascii="Arial" w:hAnsi="Arial" w:cs="Arial"/>
                <w:bCs/>
                <w:sz w:val="16"/>
                <w:szCs w:val="16"/>
              </w:rPr>
              <w:t>ní katastrální úřad</w:t>
            </w:r>
          </w:p>
        </w:tc>
      </w:tr>
      <w:tr w:rsidR="003B0174" w:rsidRPr="00F068CE" w14:paraId="4A9DB1A2" w14:textId="77777777" w:rsidTr="00A1446A">
        <w:trPr>
          <w:trHeight w:hRule="exact" w:val="340"/>
        </w:trPr>
        <w:tc>
          <w:tcPr>
            <w:tcW w:w="6663" w:type="dxa"/>
            <w:gridSpan w:val="2"/>
            <w:vAlign w:val="bottom"/>
          </w:tcPr>
          <w:p w14:paraId="70D586B5" w14:textId="77777777" w:rsidR="003B0174" w:rsidRPr="005C636F" w:rsidRDefault="003B0174" w:rsidP="005C636F">
            <w:pPr>
              <w:ind w:hanging="108"/>
              <w:rPr>
                <w:rFonts w:ascii="Arial" w:hAnsi="Arial" w:cs="Arial"/>
                <w:bCs/>
                <w:sz w:val="20"/>
                <w:szCs w:val="20"/>
              </w:rPr>
            </w:pPr>
            <w:r w:rsidRPr="005C636F">
              <w:rPr>
                <w:rFonts w:ascii="Arial" w:hAnsi="Arial" w:cs="Arial"/>
                <w:b/>
                <w:sz w:val="20"/>
                <w:szCs w:val="20"/>
              </w:rPr>
              <w:t>Ohlášení se podává:</w:t>
            </w:r>
          </w:p>
        </w:tc>
      </w:tr>
      <w:tr w:rsidR="003B0174" w:rsidRPr="00D246D0" w14:paraId="60B0A6A1" w14:textId="77777777" w:rsidTr="00A1446A">
        <w:trPr>
          <w:trHeight w:hRule="exact" w:val="340"/>
        </w:trPr>
        <w:tc>
          <w:tcPr>
            <w:tcW w:w="2268" w:type="dxa"/>
            <w:vAlign w:val="bottom"/>
          </w:tcPr>
          <w:p w14:paraId="1EB472A3" w14:textId="7D0C62C5" w:rsidR="003B0174" w:rsidRPr="00F068CE" w:rsidRDefault="003B0174" w:rsidP="00B667B5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F068CE">
              <w:rPr>
                <w:rFonts w:ascii="Arial" w:hAnsi="Arial" w:cs="Arial"/>
                <w:sz w:val="20"/>
                <w:szCs w:val="20"/>
              </w:rPr>
              <w:t>Katastrálnímu úřadu pro</w:t>
            </w:r>
            <w:ins w:id="4" w:author="vaclav krejci" w:date="2025-02-12T15:25:00Z" w16du:dateUtc="2025-02-12T14:25:00Z">
              <w:r w:rsidR="00866575">
                <w:rPr>
                  <w:rFonts w:ascii="Arial" w:hAnsi="Arial" w:cs="Arial"/>
                  <w:sz w:val="20"/>
                  <w:szCs w:val="20"/>
                </w:rPr>
                <w:t xml:space="preserve">  </w:t>
              </w:r>
            </w:ins>
            <w:ins w:id="5" w:author="vaclav krejci" w:date="2025-02-12T15:26:00Z" w16du:dateUtc="2025-02-12T14:26:00Z">
              <w:r w:rsidR="0086657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  <w:r w:rsidRPr="00F068C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bottom w:val="dotted" w:sz="4" w:space="0" w:color="auto"/>
            </w:tcBorders>
            <w:vAlign w:val="bottom"/>
          </w:tcPr>
          <w:p w14:paraId="0B9EA871" w14:textId="3C87B22E" w:rsidR="003B0174" w:rsidRPr="00866575" w:rsidRDefault="00866575" w:rsidP="00D26F27">
            <w:pPr>
              <w:pStyle w:val="Nadpis2"/>
              <w:spacing w:before="0"/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  <w:rPrChange w:id="6" w:author="vaclav krejci" w:date="2025-02-12T15:26:00Z" w16du:dateUtc="2025-02-12T14:26:00Z">
                  <w:rPr>
                    <w:rFonts w:ascii="Arial" w:hAnsi="Arial" w:cs="Arial"/>
                    <w:color w:val="auto"/>
                    <w:sz w:val="22"/>
                    <w:szCs w:val="22"/>
                  </w:rPr>
                </w:rPrChange>
              </w:rPr>
            </w:pPr>
            <w:ins w:id="7" w:author="vaclav krejci" w:date="2025-02-12T15:26:00Z" w16du:dateUtc="2025-02-12T14:26:00Z">
              <w:r>
                <w:rPr>
                  <w:rFonts w:ascii="Arial" w:hAnsi="Arial" w:cs="Arial"/>
                  <w:b w:val="0"/>
                  <w:bCs w:val="0"/>
                  <w:color w:val="auto"/>
                  <w:sz w:val="22"/>
                  <w:szCs w:val="22"/>
                </w:rPr>
                <w:t>Středočeský kraj</w:t>
              </w:r>
            </w:ins>
          </w:p>
        </w:tc>
      </w:tr>
      <w:tr w:rsidR="003B0174" w:rsidRPr="00D246D0" w14:paraId="749EBDC4" w14:textId="77777777" w:rsidTr="00A1446A">
        <w:trPr>
          <w:trHeight w:hRule="exact" w:val="340"/>
        </w:trPr>
        <w:tc>
          <w:tcPr>
            <w:tcW w:w="2268" w:type="dxa"/>
            <w:vAlign w:val="bottom"/>
          </w:tcPr>
          <w:p w14:paraId="73F55570" w14:textId="77777777" w:rsidR="003B0174" w:rsidRPr="00F068CE" w:rsidRDefault="003B0174" w:rsidP="00EE79DB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F068CE">
              <w:rPr>
                <w:rFonts w:ascii="Arial" w:hAnsi="Arial" w:cs="Arial"/>
                <w:sz w:val="20"/>
                <w:szCs w:val="20"/>
              </w:rPr>
              <w:t>Katastrální pracoviště</w:t>
            </w:r>
          </w:p>
        </w:tc>
        <w:tc>
          <w:tcPr>
            <w:tcW w:w="4395" w:type="dxa"/>
            <w:tcBorders>
              <w:bottom w:val="dotted" w:sz="4" w:space="0" w:color="auto"/>
            </w:tcBorders>
            <w:vAlign w:val="bottom"/>
          </w:tcPr>
          <w:p w14:paraId="25DB998F" w14:textId="1A6813BA" w:rsidR="003B0174" w:rsidRPr="00D26F27" w:rsidRDefault="00866575" w:rsidP="009549BB">
            <w:pPr>
              <w:ind w:left="-57"/>
              <w:rPr>
                <w:rFonts w:ascii="Arial" w:hAnsi="Arial" w:cs="Arial"/>
                <w:b/>
                <w:iCs/>
                <w:sz w:val="22"/>
                <w:szCs w:val="22"/>
              </w:rPr>
            </w:pPr>
            <w:proofErr w:type="gramStart"/>
            <w:ins w:id="8" w:author="vaclav krejci" w:date="2025-02-12T15:27:00Z" w16du:dateUtc="2025-02-12T14:27:00Z">
              <w:r>
                <w:rPr>
                  <w:rFonts w:ascii="Arial" w:hAnsi="Arial" w:cs="Arial"/>
                  <w:b/>
                  <w:iCs/>
                  <w:sz w:val="22"/>
                  <w:szCs w:val="22"/>
                </w:rPr>
                <w:t>Praha - východ</w:t>
              </w:r>
            </w:ins>
            <w:proofErr w:type="gramEnd"/>
          </w:p>
        </w:tc>
      </w:tr>
    </w:tbl>
    <w:p w14:paraId="08E2F899" w14:textId="77777777" w:rsidR="005A66BF" w:rsidRDefault="005A66BF" w:rsidP="004E2C00">
      <w:pPr>
        <w:tabs>
          <w:tab w:val="left" w:pos="5172"/>
        </w:tabs>
        <w:spacing w:after="120"/>
        <w:ind w:left="-567" w:right="-284"/>
        <w:jc w:val="both"/>
        <w:rPr>
          <w:rFonts w:ascii="Arial" w:hAnsi="Arial" w:cs="Arial"/>
          <w:b/>
          <w:sz w:val="20"/>
          <w:szCs w:val="20"/>
        </w:rPr>
      </w:pPr>
    </w:p>
    <w:p w14:paraId="0667CABF" w14:textId="77777777" w:rsidR="006B42A3" w:rsidRDefault="003B0174" w:rsidP="004E2C00">
      <w:pPr>
        <w:tabs>
          <w:tab w:val="left" w:pos="5172"/>
        </w:tabs>
        <w:spacing w:after="120"/>
        <w:ind w:left="-567" w:right="-284"/>
        <w:jc w:val="both"/>
        <w:rPr>
          <w:rFonts w:ascii="Arial" w:hAnsi="Arial" w:cs="Arial"/>
          <w:b/>
          <w:sz w:val="20"/>
          <w:szCs w:val="20"/>
        </w:rPr>
      </w:pPr>
      <w:r w:rsidRPr="00F068CE">
        <w:rPr>
          <w:rFonts w:ascii="Arial" w:hAnsi="Arial" w:cs="Arial"/>
          <w:b/>
          <w:sz w:val="20"/>
          <w:szCs w:val="20"/>
        </w:rPr>
        <w:t xml:space="preserve">Žádám (žádáme) o zápis </w:t>
      </w:r>
      <w:r w:rsidR="00304CE9" w:rsidRPr="00F068CE">
        <w:rPr>
          <w:rFonts w:ascii="Arial" w:hAnsi="Arial" w:cs="Arial"/>
          <w:b/>
          <w:sz w:val="20"/>
          <w:szCs w:val="20"/>
        </w:rPr>
        <w:t>změny</w:t>
      </w:r>
      <w:r w:rsidR="004E2C00">
        <w:rPr>
          <w:rFonts w:ascii="Arial" w:hAnsi="Arial" w:cs="Arial"/>
          <w:b/>
          <w:sz w:val="20"/>
          <w:szCs w:val="20"/>
        </w:rPr>
        <w:t>:</w:t>
      </w:r>
    </w:p>
    <w:p w14:paraId="56D9A799" w14:textId="77777777" w:rsidR="006B42A3" w:rsidRDefault="006B42A3" w:rsidP="006B42A3">
      <w:pPr>
        <w:tabs>
          <w:tab w:val="left" w:pos="5172"/>
        </w:tabs>
        <w:spacing w:after="120"/>
        <w:ind w:left="-567" w:right="-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b/>
          <w:sz w:val="20"/>
          <w:szCs w:val="20"/>
        </w:rPr>
        <w:t xml:space="preserve">  druhu pozemku</w:t>
      </w:r>
    </w:p>
    <w:p w14:paraId="76FF8AD8" w14:textId="77777777" w:rsidR="006B42A3" w:rsidRDefault="006B42A3" w:rsidP="006B42A3">
      <w:pPr>
        <w:tabs>
          <w:tab w:val="left" w:pos="5172"/>
        </w:tabs>
        <w:spacing w:after="120"/>
        <w:ind w:left="-56" w:right="-426" w:hanging="51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b/>
          <w:sz w:val="20"/>
          <w:szCs w:val="20"/>
        </w:rPr>
        <w:t xml:space="preserve">  způsobu využití pozemku</w:t>
      </w:r>
    </w:p>
    <w:p w14:paraId="447E80BF" w14:textId="6B8084AC" w:rsidR="006B42A3" w:rsidRPr="006B42A3" w:rsidRDefault="00D622D4" w:rsidP="006B42A3">
      <w:pPr>
        <w:tabs>
          <w:tab w:val="left" w:pos="5172"/>
        </w:tabs>
        <w:spacing w:after="120"/>
        <w:ind w:left="-56" w:right="-426" w:hanging="511"/>
        <w:rPr>
          <w:rFonts w:ascii="Arial" w:hAnsi="Arial" w:cs="Arial"/>
          <w:b/>
          <w:sz w:val="20"/>
          <w:szCs w:val="20"/>
        </w:rPr>
      </w:pPr>
      <w:ins w:id="9" w:author="vaclav krejci" w:date="2025-02-20T13:28:00Z" w16du:dateUtc="2025-02-20T12:28:00Z">
        <w:r>
          <w:rPr>
            <w:rFonts w:ascii="Arial" w:hAnsi="Arial" w:cs="Arial"/>
            <w:b/>
            <w:sz w:val="20"/>
            <w:szCs w:val="20"/>
          </w:rPr>
          <w:fldChar w:fldCharType="begin">
            <w:ffData>
              <w:name w:val=""/>
              <w:enabled/>
              <w:calcOnExit w:val="0"/>
              <w:checkBox>
                <w:size w:val="20"/>
                <w:default w:val="1"/>
              </w:checkBox>
            </w:ffData>
          </w:fldChar>
        </w:r>
        <w:r>
          <w:rPr>
            <w:rFonts w:ascii="Arial" w:hAnsi="Arial" w:cs="Arial"/>
            <w:b/>
            <w:sz w:val="20"/>
            <w:szCs w:val="20"/>
          </w:rPr>
          <w:instrText xml:space="preserve"> FORMCHECKBOX </w:instrText>
        </w:r>
        <w:r>
          <w:rPr>
            <w:rFonts w:ascii="Arial" w:hAnsi="Arial" w:cs="Arial"/>
            <w:b/>
            <w:sz w:val="20"/>
            <w:szCs w:val="20"/>
          </w:rPr>
        </w:r>
        <w:r>
          <w:rPr>
            <w:rFonts w:ascii="Arial" w:hAnsi="Arial" w:cs="Arial"/>
            <w:b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sz w:val="20"/>
            <w:szCs w:val="20"/>
          </w:rPr>
          <w:fldChar w:fldCharType="end"/>
        </w:r>
      </w:ins>
      <w:del w:id="10" w:author="vaclav krejci" w:date="2025-02-20T13:28:00Z" w16du:dateUtc="2025-02-20T12:28:00Z">
        <w:r w:rsidR="006B42A3" w:rsidDel="00D622D4">
          <w:rPr>
            <w:rFonts w:ascii="Arial" w:hAnsi="Arial" w:cs="Arial"/>
            <w:b/>
            <w:sz w:val="20"/>
            <w:szCs w:val="20"/>
          </w:rPr>
          <w:fldChar w:fldCharType="begin">
            <w:ffData>
              <w:name w:val=""/>
              <w:enabled/>
              <w:calcOnExit w:val="0"/>
              <w:checkBox>
                <w:size w:val="20"/>
                <w:default w:val="0"/>
              </w:checkBox>
            </w:ffData>
          </w:fldChar>
        </w:r>
        <w:r w:rsidR="006B42A3" w:rsidDel="00D622D4">
          <w:rPr>
            <w:rFonts w:ascii="Arial" w:hAnsi="Arial" w:cs="Arial"/>
            <w:b/>
            <w:sz w:val="20"/>
            <w:szCs w:val="20"/>
          </w:rPr>
          <w:delInstrText xml:space="preserve"> FORMCHECKBOX </w:delInstrText>
        </w:r>
        <w:r w:rsidR="006B42A3" w:rsidDel="00D622D4">
          <w:rPr>
            <w:rFonts w:ascii="Arial" w:hAnsi="Arial" w:cs="Arial"/>
            <w:b/>
            <w:sz w:val="20"/>
            <w:szCs w:val="20"/>
          </w:rPr>
        </w:r>
        <w:r w:rsidR="006B42A3" w:rsidDel="00D622D4">
          <w:rPr>
            <w:rFonts w:ascii="Arial" w:hAnsi="Arial" w:cs="Arial"/>
            <w:b/>
            <w:sz w:val="20"/>
            <w:szCs w:val="20"/>
          </w:rPr>
          <w:fldChar w:fldCharType="separate"/>
        </w:r>
        <w:r w:rsidR="006B42A3" w:rsidDel="00D622D4">
          <w:rPr>
            <w:rFonts w:ascii="Arial" w:hAnsi="Arial" w:cs="Arial"/>
            <w:b/>
            <w:sz w:val="20"/>
            <w:szCs w:val="20"/>
          </w:rPr>
          <w:fldChar w:fldCharType="end"/>
        </w:r>
      </w:del>
      <w:r w:rsidR="006B42A3">
        <w:rPr>
          <w:rFonts w:ascii="Arial" w:hAnsi="Arial" w:cs="Arial"/>
          <w:b/>
          <w:sz w:val="20"/>
          <w:szCs w:val="20"/>
        </w:rPr>
        <w:t xml:space="preserve">  způsobu ochrany nemovitosti</w:t>
      </w:r>
    </w:p>
    <w:p w14:paraId="441DF807" w14:textId="10E4B8A3" w:rsidR="004E2C00" w:rsidRDefault="00866575" w:rsidP="006B42A3">
      <w:pPr>
        <w:tabs>
          <w:tab w:val="left" w:pos="5172"/>
        </w:tabs>
        <w:spacing w:after="120"/>
        <w:ind w:left="-56" w:right="-426" w:hanging="511"/>
        <w:rPr>
          <w:rFonts w:ascii="Arial" w:hAnsi="Arial" w:cs="Arial"/>
          <w:sz w:val="20"/>
          <w:szCs w:val="20"/>
        </w:rPr>
      </w:pPr>
      <w:ins w:id="11" w:author="vaclav krejci" w:date="2025-02-12T15:27:00Z" w16du:dateUtc="2025-02-12T14:27:00Z">
        <w:r>
          <w:rPr>
            <w:rFonts w:ascii="Arial" w:hAnsi="Arial" w:cs="Arial"/>
            <w:b/>
            <w:sz w:val="20"/>
            <w:szCs w:val="20"/>
          </w:rPr>
          <w:fldChar w:fldCharType="begin">
            <w:ffData>
              <w:name w:val=""/>
              <w:enabled/>
              <w:calcOnExit w:val="0"/>
              <w:checkBox>
                <w:sizeAuto/>
                <w:default w:val="1"/>
              </w:checkBox>
            </w:ffData>
          </w:fldChar>
        </w:r>
        <w:r>
          <w:rPr>
            <w:rFonts w:ascii="Arial" w:hAnsi="Arial" w:cs="Arial"/>
            <w:b/>
            <w:sz w:val="20"/>
            <w:szCs w:val="20"/>
          </w:rPr>
          <w:instrText xml:space="preserve"> FORMCHECKBOX </w:instrText>
        </w:r>
        <w:r>
          <w:rPr>
            <w:rFonts w:ascii="Arial" w:hAnsi="Arial" w:cs="Arial"/>
            <w:b/>
            <w:sz w:val="20"/>
            <w:szCs w:val="20"/>
          </w:rPr>
        </w:r>
        <w:r>
          <w:rPr>
            <w:rFonts w:ascii="Arial" w:hAnsi="Arial" w:cs="Arial"/>
            <w:b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sz w:val="20"/>
            <w:szCs w:val="20"/>
          </w:rPr>
          <w:fldChar w:fldCharType="end"/>
        </w:r>
      </w:ins>
      <w:del w:id="12" w:author="vaclav krejci" w:date="2025-02-12T15:27:00Z" w16du:dateUtc="2025-02-12T14:27:00Z">
        <w:r w:rsidR="006B42A3" w:rsidDel="00866575">
          <w:rPr>
            <w:rFonts w:ascii="Arial" w:hAnsi="Arial" w:cs="Arial"/>
            <w:b/>
            <w:sz w:val="20"/>
            <w:szCs w:val="20"/>
          </w:rPr>
          <w:fldChar w:fldCharType="begin">
            <w:ffData>
              <w:name w:val=""/>
              <w:enabled/>
              <w:calcOnExit w:val="0"/>
              <w:checkBox>
                <w:size w:val="20"/>
                <w:default w:val="0"/>
              </w:checkBox>
            </w:ffData>
          </w:fldChar>
        </w:r>
        <w:r w:rsidR="006B42A3" w:rsidDel="00866575">
          <w:rPr>
            <w:rFonts w:ascii="Arial" w:hAnsi="Arial" w:cs="Arial"/>
            <w:b/>
            <w:sz w:val="20"/>
            <w:szCs w:val="20"/>
          </w:rPr>
          <w:delInstrText xml:space="preserve"> FORMCHECKBOX </w:delInstrText>
        </w:r>
        <w:r w:rsidR="006B42A3" w:rsidDel="00866575">
          <w:rPr>
            <w:rFonts w:ascii="Arial" w:hAnsi="Arial" w:cs="Arial"/>
            <w:b/>
            <w:sz w:val="20"/>
            <w:szCs w:val="20"/>
          </w:rPr>
        </w:r>
        <w:r w:rsidR="006B42A3" w:rsidDel="00866575">
          <w:rPr>
            <w:rFonts w:ascii="Arial" w:hAnsi="Arial" w:cs="Arial"/>
            <w:b/>
            <w:sz w:val="20"/>
            <w:szCs w:val="20"/>
          </w:rPr>
          <w:fldChar w:fldCharType="separate"/>
        </w:r>
        <w:r w:rsidR="006B42A3" w:rsidDel="00866575">
          <w:rPr>
            <w:rFonts w:ascii="Arial" w:hAnsi="Arial" w:cs="Arial"/>
            <w:b/>
            <w:sz w:val="20"/>
            <w:szCs w:val="20"/>
          </w:rPr>
          <w:fldChar w:fldCharType="end"/>
        </w:r>
      </w:del>
      <w:r w:rsidR="006B42A3">
        <w:rPr>
          <w:rFonts w:ascii="Arial" w:hAnsi="Arial" w:cs="Arial"/>
          <w:b/>
          <w:sz w:val="20"/>
          <w:szCs w:val="20"/>
        </w:rPr>
        <w:t xml:space="preserve">  </w:t>
      </w:r>
      <w:r w:rsidR="00131457">
        <w:rPr>
          <w:rFonts w:ascii="Arial" w:hAnsi="Arial" w:cs="Arial"/>
          <w:b/>
          <w:sz w:val="20"/>
          <w:szCs w:val="20"/>
        </w:rPr>
        <w:t>geometrického určení hranic pozemků</w:t>
      </w:r>
      <w:r w:rsidR="004E2C00">
        <w:rPr>
          <w:rFonts w:ascii="Arial" w:hAnsi="Arial" w:cs="Arial"/>
          <w:b/>
          <w:sz w:val="20"/>
          <w:szCs w:val="20"/>
        </w:rPr>
        <w:t xml:space="preserve"> z důvodu </w:t>
      </w:r>
      <w:r w:rsidR="00D937CE">
        <w:rPr>
          <w:rFonts w:ascii="Arial" w:hAnsi="Arial" w:cs="Arial"/>
          <w:b/>
          <w:sz w:val="20"/>
          <w:szCs w:val="20"/>
        </w:rPr>
        <w:t>rozdělení pozemku</w:t>
      </w:r>
      <w:r w:rsidR="00D937CE" w:rsidRPr="00FB1A7A">
        <w:rPr>
          <w:rFonts w:ascii="Arial" w:hAnsi="Arial" w:cs="Arial"/>
          <w:b/>
          <w:sz w:val="20"/>
          <w:szCs w:val="20"/>
        </w:rPr>
        <w:t>*)</w:t>
      </w:r>
      <w:r w:rsidR="00D937CE">
        <w:rPr>
          <w:rFonts w:ascii="Arial" w:hAnsi="Arial" w:cs="Arial"/>
          <w:b/>
          <w:sz w:val="20"/>
          <w:szCs w:val="20"/>
        </w:rPr>
        <w:t xml:space="preserve"> nebo </w:t>
      </w:r>
      <w:r w:rsidR="004E2C00">
        <w:rPr>
          <w:rFonts w:ascii="Arial" w:hAnsi="Arial" w:cs="Arial"/>
          <w:b/>
          <w:sz w:val="20"/>
          <w:szCs w:val="20"/>
        </w:rPr>
        <w:t xml:space="preserve">sloučení dvou a více </w:t>
      </w:r>
      <w:r w:rsidR="00131457">
        <w:rPr>
          <w:rFonts w:ascii="Arial" w:hAnsi="Arial" w:cs="Arial"/>
          <w:b/>
          <w:sz w:val="20"/>
          <w:szCs w:val="20"/>
        </w:rPr>
        <w:t>pozemků</w:t>
      </w:r>
      <w:r w:rsidR="00D937CE" w:rsidRPr="00FB1A7A">
        <w:rPr>
          <w:rFonts w:ascii="Arial" w:hAnsi="Arial" w:cs="Arial"/>
          <w:b/>
          <w:sz w:val="20"/>
          <w:szCs w:val="20"/>
        </w:rPr>
        <w:t>*)</w:t>
      </w:r>
    </w:p>
    <w:p w14:paraId="4CC0F9D0" w14:textId="77777777" w:rsidR="004E2C00" w:rsidRDefault="006B42A3" w:rsidP="006B42A3">
      <w:pPr>
        <w:tabs>
          <w:tab w:val="left" w:pos="5172"/>
        </w:tabs>
        <w:spacing w:after="120"/>
        <w:ind w:left="-224" w:right="-426" w:hanging="3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131457">
        <w:rPr>
          <w:rFonts w:ascii="Arial" w:hAnsi="Arial" w:cs="Arial"/>
          <w:b/>
          <w:sz w:val="20"/>
          <w:szCs w:val="20"/>
        </w:rPr>
        <w:t>doplnění pozemku dosud evidovaného zjednodušeným způsobem do souboru geodetických informací (do</w:t>
      </w:r>
      <w:r w:rsidR="004A0861">
        <w:rPr>
          <w:rFonts w:ascii="Arial" w:hAnsi="Arial" w:cs="Arial"/>
          <w:b/>
          <w:sz w:val="20"/>
          <w:szCs w:val="20"/>
        </w:rPr>
        <w:t> </w:t>
      </w:r>
      <w:r w:rsidR="00131457">
        <w:rPr>
          <w:rFonts w:ascii="Arial" w:hAnsi="Arial" w:cs="Arial"/>
          <w:b/>
          <w:sz w:val="20"/>
          <w:szCs w:val="20"/>
        </w:rPr>
        <w:t>katastrální mapy)</w:t>
      </w:r>
    </w:p>
    <w:p w14:paraId="223C6F2A" w14:textId="77777777" w:rsidR="00F6761E" w:rsidRDefault="00E90435" w:rsidP="00F6761E">
      <w:pPr>
        <w:spacing w:after="240"/>
        <w:ind w:left="-567" w:right="-284"/>
        <w:jc w:val="both"/>
        <w:rPr>
          <w:rFonts w:ascii="Arial" w:hAnsi="Arial" w:cs="Arial"/>
          <w:b/>
          <w:sz w:val="20"/>
          <w:szCs w:val="20"/>
        </w:rPr>
      </w:pPr>
      <w:r w:rsidRPr="00F068CE">
        <w:rPr>
          <w:rFonts w:ascii="Arial" w:hAnsi="Arial" w:cs="Arial"/>
          <w:b/>
          <w:sz w:val="20"/>
          <w:szCs w:val="20"/>
        </w:rPr>
        <w:t>podle přiložených podkladů do katastru nemovitostí:</w:t>
      </w:r>
    </w:p>
    <w:tbl>
      <w:tblPr>
        <w:tblW w:w="10773" w:type="dxa"/>
        <w:tblInd w:w="-459" w:type="dxa"/>
        <w:tblBorders>
          <w:insideH w:val="single" w:sz="4" w:space="0" w:color="000000"/>
        </w:tblBorders>
        <w:shd w:val="clear" w:color="auto" w:fill="DBE5F1"/>
        <w:tblLook w:val="04A0" w:firstRow="1" w:lastRow="0" w:firstColumn="1" w:lastColumn="0" w:noHBand="0" w:noVBand="1"/>
      </w:tblPr>
      <w:tblGrid>
        <w:gridCol w:w="439"/>
        <w:gridCol w:w="10334"/>
      </w:tblGrid>
      <w:tr w:rsidR="004B39C7" w:rsidRPr="00B57DBE" w14:paraId="092A1933" w14:textId="77777777" w:rsidTr="001E3061">
        <w:trPr>
          <w:trHeight w:hRule="exact" w:val="340"/>
        </w:trPr>
        <w:tc>
          <w:tcPr>
            <w:tcW w:w="439" w:type="dxa"/>
            <w:tcBorders>
              <w:top w:val="nil"/>
              <w:bottom w:val="nil"/>
            </w:tcBorders>
            <w:shd w:val="clear" w:color="auto" w:fill="DBE5F1"/>
            <w:vAlign w:val="center"/>
          </w:tcPr>
          <w:p w14:paraId="0381667E" w14:textId="77777777" w:rsidR="004B39C7" w:rsidRPr="00B57DBE" w:rsidRDefault="004B39C7" w:rsidP="00C81FB8">
            <w:pPr>
              <w:pStyle w:val="Textkomente"/>
              <w:rPr>
                <w:rFonts w:ascii="Arial" w:hAnsi="Arial" w:cs="Arial"/>
                <w:b/>
                <w:bCs/>
              </w:rPr>
            </w:pPr>
            <w:r w:rsidRPr="00B57DBE">
              <w:rPr>
                <w:rFonts w:ascii="Arial" w:hAnsi="Arial" w:cs="Arial"/>
                <w:b/>
                <w:bCs/>
              </w:rPr>
              <w:t>I</w:t>
            </w:r>
            <w:r w:rsidR="00C81FB8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0334" w:type="dxa"/>
            <w:tcBorders>
              <w:top w:val="nil"/>
              <w:bottom w:val="nil"/>
            </w:tcBorders>
            <w:shd w:val="clear" w:color="auto" w:fill="DBE5F1"/>
            <w:vAlign w:val="center"/>
          </w:tcPr>
          <w:p w14:paraId="1645A726" w14:textId="77777777" w:rsidR="004B39C7" w:rsidRPr="00B57DBE" w:rsidRDefault="00C81FB8" w:rsidP="00C81FB8">
            <w:pPr>
              <w:ind w:left="-113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Ú</w:t>
            </w:r>
            <w:r w:rsidR="004B39C7" w:rsidRPr="00B57DBE">
              <w:rPr>
                <w:rFonts w:ascii="Arial" w:hAnsi="Arial" w:cs="Arial"/>
                <w:b/>
                <w:bCs/>
                <w:sz w:val="20"/>
                <w:szCs w:val="20"/>
              </w:rPr>
              <w:t>daj</w:t>
            </w:r>
            <w:r w:rsidR="00E90435" w:rsidRPr="00B57DB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4B39C7" w:rsidRPr="00B57D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 </w:t>
            </w:r>
            <w:r w:rsidR="001E3061">
              <w:rPr>
                <w:rFonts w:ascii="Arial" w:hAnsi="Arial" w:cs="Arial"/>
                <w:b/>
                <w:bCs/>
                <w:sz w:val="20"/>
                <w:szCs w:val="20"/>
              </w:rPr>
              <w:t>pozemku</w:t>
            </w:r>
            <w:r w:rsidR="004B39C7" w:rsidRPr="00B57DB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2F157C71" w14:textId="77777777" w:rsidR="001E3061" w:rsidRDefault="001E3061" w:rsidP="001E3061">
      <w:pPr>
        <w:pStyle w:val="Textkomente"/>
        <w:rPr>
          <w:rFonts w:ascii="Arial" w:hAnsi="Arial" w:cs="Arial"/>
          <w:b/>
          <w:bCs/>
        </w:rPr>
      </w:pPr>
    </w:p>
    <w:tbl>
      <w:tblPr>
        <w:tblW w:w="10773" w:type="dxa"/>
        <w:tblInd w:w="-49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9072"/>
      </w:tblGrid>
      <w:tr w:rsidR="00C81FB8" w:rsidRPr="00F068CE" w14:paraId="09FCAE65" w14:textId="77777777" w:rsidTr="007F08A8">
        <w:trPr>
          <w:trHeight w:hRule="exact" w:val="340"/>
        </w:trPr>
        <w:tc>
          <w:tcPr>
            <w:tcW w:w="1701" w:type="dxa"/>
            <w:vAlign w:val="center"/>
          </w:tcPr>
          <w:p w14:paraId="6653B664" w14:textId="77777777" w:rsidR="00C81FB8" w:rsidRPr="00F068CE" w:rsidRDefault="00C81FB8" w:rsidP="007F08A8">
            <w:pPr>
              <w:pStyle w:val="Textkomente"/>
              <w:ind w:left="-57"/>
              <w:rPr>
                <w:rFonts w:ascii="Arial" w:hAnsi="Arial" w:cs="Arial"/>
                <w:bCs/>
              </w:rPr>
            </w:pPr>
            <w:r w:rsidRPr="00F068CE">
              <w:rPr>
                <w:rFonts w:ascii="Arial" w:hAnsi="Arial" w:cs="Arial"/>
                <w:bCs/>
              </w:rPr>
              <w:t>Katastrální území:</w:t>
            </w:r>
          </w:p>
        </w:tc>
        <w:tc>
          <w:tcPr>
            <w:tcW w:w="9072" w:type="dxa"/>
            <w:tcBorders>
              <w:bottom w:val="dotted" w:sz="4" w:space="0" w:color="auto"/>
            </w:tcBorders>
            <w:vAlign w:val="center"/>
          </w:tcPr>
          <w:p w14:paraId="34891523" w14:textId="2934C94B" w:rsidR="00C81FB8" w:rsidRPr="00D26F27" w:rsidRDefault="000D63B1" w:rsidP="00613E46">
            <w:pPr>
              <w:pStyle w:val="Textkomente"/>
              <w:rPr>
                <w:rFonts w:ascii="Arial" w:hAnsi="Arial" w:cs="Arial"/>
                <w:b/>
                <w:iCs/>
              </w:rPr>
            </w:pPr>
            <w:ins w:id="13" w:author="vaclav krejci" w:date="2025-02-12T15:34:00Z" w16du:dateUtc="2025-02-12T14:34:00Z">
              <w:r>
                <w:rPr>
                  <w:rFonts w:ascii="Arial" w:hAnsi="Arial" w:cs="Arial"/>
                  <w:b/>
                  <w:iCs/>
                </w:rPr>
                <w:t>Říčany u Prahy</w:t>
              </w:r>
            </w:ins>
          </w:p>
        </w:tc>
      </w:tr>
    </w:tbl>
    <w:p w14:paraId="3DBB0187" w14:textId="77777777" w:rsidR="00C81FB8" w:rsidRDefault="00C81FB8" w:rsidP="001E3061">
      <w:pPr>
        <w:pStyle w:val="Textkomente"/>
        <w:rPr>
          <w:rFonts w:ascii="Arial" w:hAnsi="Arial" w:cs="Arial"/>
          <w:b/>
          <w:bCs/>
        </w:rPr>
      </w:pPr>
    </w:p>
    <w:tbl>
      <w:tblPr>
        <w:tblW w:w="10793" w:type="dxa"/>
        <w:tblInd w:w="-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992"/>
        <w:gridCol w:w="2126"/>
        <w:gridCol w:w="3138"/>
        <w:gridCol w:w="3112"/>
        <w:gridCol w:w="7"/>
        <w:tblGridChange w:id="14">
          <w:tblGrid>
            <w:gridCol w:w="1418"/>
            <w:gridCol w:w="238"/>
            <w:gridCol w:w="754"/>
            <w:gridCol w:w="664"/>
            <w:gridCol w:w="992"/>
            <w:gridCol w:w="470"/>
            <w:gridCol w:w="1656"/>
            <w:gridCol w:w="1482"/>
            <w:gridCol w:w="1656"/>
            <w:gridCol w:w="1456"/>
            <w:gridCol w:w="7"/>
            <w:gridCol w:w="1649"/>
            <w:gridCol w:w="7"/>
          </w:tblGrid>
        </w:tblGridChange>
      </w:tblGrid>
      <w:tr w:rsidR="00F7776E" w:rsidRPr="000A2606" w14:paraId="637293A5" w14:textId="77777777" w:rsidTr="00915EF7">
        <w:trPr>
          <w:cantSplit/>
          <w:trHeight w:hRule="exact" w:val="397"/>
        </w:trPr>
        <w:tc>
          <w:tcPr>
            <w:tcW w:w="10793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3671A8" w14:textId="77777777" w:rsidR="00F7776E" w:rsidRDefault="00F7776E" w:rsidP="007F08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5B31D2A" w14:textId="77777777" w:rsidR="00F04352" w:rsidRPr="000A2606" w:rsidRDefault="00F04352" w:rsidP="007F08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6C90" w:rsidRPr="000A2606" w14:paraId="36E021FB" w14:textId="77777777" w:rsidTr="001167C6">
        <w:tblPrEx>
          <w:tblW w:w="10793" w:type="dxa"/>
          <w:tblInd w:w="-552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dotted" w:sz="4" w:space="0" w:color="auto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15" w:author="vaclav krejci" w:date="2025-02-12T15:47:00Z" w16du:dateUtc="2025-02-12T14:47:00Z">
            <w:tblPrEx>
              <w:tblW w:w="10793" w:type="dxa"/>
              <w:tblInd w:w="-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cantSplit/>
          <w:trHeight w:hRule="exact" w:val="557"/>
          <w:trPrChange w:id="16" w:author="vaclav krejci" w:date="2025-02-12T15:47:00Z" w16du:dateUtc="2025-02-12T14:47:00Z">
            <w:trPr>
              <w:gridBefore w:val="2"/>
              <w:cantSplit/>
              <w:trHeight w:hRule="exact" w:val="557"/>
            </w:trPr>
          </w:trPrChange>
        </w:trPr>
        <w:tc>
          <w:tcPr>
            <w:tcW w:w="141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tcPrChange w:id="17" w:author="vaclav krejci" w:date="2025-02-12T15:47:00Z" w16du:dateUtc="2025-02-12T14:47:00Z">
              <w:tcPr>
                <w:tcW w:w="1418" w:type="dxa"/>
                <w:gridSpan w:val="2"/>
                <w:tcBorders>
                  <w:top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D971468" w14:textId="77777777" w:rsidR="00F7776E" w:rsidRPr="000A2606" w:rsidRDefault="00F7776E" w:rsidP="007F08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tcPrChange w:id="18" w:author="vaclav krejci" w:date="2025-02-12T15:47:00Z" w16du:dateUtc="2025-02-12T14:47:00Z"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7F6B019" w14:textId="77777777" w:rsidR="00F7776E" w:rsidRPr="000A2606" w:rsidRDefault="00F7776E" w:rsidP="007F08A8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304DDA">
              <w:rPr>
                <w:rFonts w:ascii="Arial" w:hAnsi="Arial" w:cs="Arial"/>
                <w:sz w:val="18"/>
                <w:szCs w:val="18"/>
              </w:rPr>
              <w:t>parcelní</w:t>
            </w:r>
            <w:r w:rsidRPr="000A260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4DDA">
              <w:rPr>
                <w:rFonts w:ascii="Arial" w:hAnsi="Arial" w:cs="Arial"/>
                <w:sz w:val="18"/>
                <w:szCs w:val="18"/>
              </w:rPr>
              <w:t>číslo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tcPrChange w:id="19" w:author="vaclav krejci" w:date="2025-02-12T15:47:00Z" w16du:dateUtc="2025-02-12T14:47:00Z">
              <w:tcPr>
                <w:tcW w:w="21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DCE9282" w14:textId="77777777" w:rsidR="00F7776E" w:rsidRPr="000A2606" w:rsidRDefault="00F7776E" w:rsidP="007F08A8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A2606">
              <w:rPr>
                <w:rFonts w:ascii="Arial" w:hAnsi="Arial" w:cs="Arial"/>
                <w:sz w:val="18"/>
                <w:szCs w:val="18"/>
              </w:rPr>
              <w:t>druh pozemku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tcPrChange w:id="20" w:author="vaclav krejci" w:date="2025-02-12T15:47:00Z" w16du:dateUtc="2025-02-12T14:47:00Z">
              <w:tcPr>
                <w:tcW w:w="313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8D786D9" w14:textId="77777777" w:rsidR="00F7776E" w:rsidRPr="000A2606" w:rsidRDefault="00F7776E" w:rsidP="007F08A8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A2606">
              <w:rPr>
                <w:rFonts w:ascii="Arial" w:hAnsi="Arial" w:cs="Arial"/>
                <w:sz w:val="18"/>
                <w:szCs w:val="18"/>
              </w:rPr>
              <w:t>způsob využití pozemku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tcPrChange w:id="21" w:author="vaclav krejci" w:date="2025-02-12T15:47:00Z" w16du:dateUtc="2025-02-12T14:47:00Z">
              <w:tcPr>
                <w:tcW w:w="3119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</w:tcPrChange>
          </w:tcPr>
          <w:p w14:paraId="7F5D3C52" w14:textId="77777777" w:rsidR="00F7776E" w:rsidRPr="000A2606" w:rsidRDefault="00F7776E" w:rsidP="007F08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2606">
              <w:rPr>
                <w:rFonts w:ascii="Arial" w:hAnsi="Arial" w:cs="Arial"/>
                <w:sz w:val="18"/>
                <w:szCs w:val="18"/>
              </w:rPr>
              <w:t>způsob ochrany pozemku</w:t>
            </w:r>
          </w:p>
        </w:tc>
      </w:tr>
      <w:tr w:rsidR="003349C9" w:rsidRPr="00971F7B" w14:paraId="23E7F74F" w14:textId="77777777" w:rsidTr="001167C6">
        <w:tblPrEx>
          <w:tblW w:w="10793" w:type="dxa"/>
          <w:tblInd w:w="-552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dotted" w:sz="4" w:space="0" w:color="auto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22" w:author="vaclav krejci" w:date="2025-02-12T15:47:00Z" w16du:dateUtc="2025-02-12T14:47:00Z">
            <w:tblPrEx>
              <w:tblW w:w="10793" w:type="dxa"/>
              <w:tblInd w:w="-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524"/>
          <w:trPrChange w:id="23" w:author="vaclav krejci" w:date="2025-02-12T15:47:00Z" w16du:dateUtc="2025-02-12T14:47:00Z">
            <w:trPr>
              <w:gridBefore w:val="2"/>
              <w:cantSplit/>
              <w:trHeight w:val="524"/>
            </w:trPr>
          </w:trPrChange>
        </w:trPr>
        <w:tc>
          <w:tcPr>
            <w:tcW w:w="1418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left w:w="57" w:type="dxa"/>
            </w:tcMar>
            <w:vAlign w:val="center"/>
            <w:tcPrChange w:id="24" w:author="vaclav krejci" w:date="2025-02-12T15:47:00Z" w16du:dateUtc="2025-02-12T14:47:00Z">
              <w:tcPr>
                <w:tcW w:w="1418" w:type="dxa"/>
                <w:gridSpan w:val="2"/>
                <w:tcBorders>
                  <w:top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/>
                <w:tcMar>
                  <w:left w:w="57" w:type="dxa"/>
                </w:tcMar>
                <w:vAlign w:val="center"/>
              </w:tcPr>
            </w:tcPrChange>
          </w:tcPr>
          <w:p w14:paraId="4F846E54" w14:textId="77777777" w:rsidR="003349C9" w:rsidRPr="000A2606" w:rsidRDefault="003349C9" w:rsidP="007F08A8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2606">
              <w:rPr>
                <w:rFonts w:ascii="Arial" w:hAnsi="Arial" w:cs="Arial"/>
                <w:iCs/>
                <w:sz w:val="18"/>
                <w:szCs w:val="18"/>
              </w:rPr>
              <w:t>dosavadní stav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  <w:tcPrChange w:id="25" w:author="vaclav krejci" w:date="2025-02-12T15:47:00Z" w16du:dateUtc="2025-02-12T14:47:00Z">
              <w:tcPr>
                <w:tcW w:w="99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/>
                <w:vAlign w:val="bottom"/>
              </w:tcPr>
            </w:tcPrChange>
          </w:tcPr>
          <w:p w14:paraId="268965AF" w14:textId="55C8C555" w:rsidR="00BE5658" w:rsidRPr="001167C6" w:rsidRDefault="000D63B1" w:rsidP="00BE5658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ins w:id="26" w:author="vaclav krejci" w:date="2025-02-12T15:35:00Z" w16du:dateUtc="2025-02-12T14:35:00Z">
              <w:r w:rsidRPr="001167C6">
                <w:rPr>
                  <w:rFonts w:ascii="Arial" w:hAnsi="Arial" w:cs="Arial"/>
                  <w:b/>
                  <w:iCs/>
                  <w:sz w:val="20"/>
                  <w:szCs w:val="20"/>
                </w:rPr>
                <w:t>890/80</w:t>
              </w:r>
            </w:ins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  <w:tcPrChange w:id="27" w:author="vaclav krejci" w:date="2025-02-12T15:47:00Z" w16du:dateUtc="2025-02-12T14:47:00Z">
              <w:tcPr>
                <w:tcW w:w="2126" w:type="dxa"/>
                <w:gridSpan w:val="2"/>
                <w:tcBorders>
                  <w:top w:val="single" w:sz="12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2F2F2"/>
                <w:vAlign w:val="bottom"/>
              </w:tcPr>
            </w:tcPrChange>
          </w:tcPr>
          <w:p w14:paraId="000EA3E6" w14:textId="2E726B06" w:rsidR="003349C9" w:rsidRPr="001167C6" w:rsidRDefault="003349C9" w:rsidP="00BE5658">
            <w:pPr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  <w:rPrChange w:id="28" w:author="vaclav krejci" w:date="2025-02-12T15:48:00Z" w16du:dateUtc="2025-02-12T14:48:00Z">
                  <w:rPr>
                    <w:rFonts w:ascii="Arial" w:hAnsi="Arial" w:cs="Arial"/>
                    <w:b/>
                    <w:iCs/>
                    <w:sz w:val="20"/>
                    <w:szCs w:val="20"/>
                  </w:rPr>
                </w:rPrChange>
              </w:rPr>
            </w:pPr>
          </w:p>
        </w:tc>
        <w:tc>
          <w:tcPr>
            <w:tcW w:w="313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  <w:tcPrChange w:id="29" w:author="vaclav krejci" w:date="2025-02-12T15:47:00Z" w16du:dateUtc="2025-02-12T14:47:00Z">
              <w:tcPr>
                <w:tcW w:w="3138" w:type="dxa"/>
                <w:gridSpan w:val="2"/>
                <w:tcBorders>
                  <w:top w:val="single" w:sz="12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2F2F2"/>
                <w:vAlign w:val="bottom"/>
              </w:tcPr>
            </w:tcPrChange>
          </w:tcPr>
          <w:p w14:paraId="4CB2604E" w14:textId="204B3DF1" w:rsidR="003349C9" w:rsidRPr="00D26F27" w:rsidRDefault="003349C9" w:rsidP="00D246D0">
            <w:pPr>
              <w:spacing w:line="360" w:lineRule="auto"/>
              <w:ind w:left="57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/>
            <w:vAlign w:val="bottom"/>
            <w:tcPrChange w:id="30" w:author="vaclav krejci" w:date="2025-02-12T15:47:00Z" w16du:dateUtc="2025-02-12T14:47:00Z">
              <w:tcPr>
                <w:tcW w:w="3119" w:type="dxa"/>
                <w:gridSpan w:val="4"/>
                <w:tcBorders>
                  <w:top w:val="single" w:sz="12" w:space="0" w:color="auto"/>
                  <w:left w:val="single" w:sz="4" w:space="0" w:color="auto"/>
                  <w:right w:val="single" w:sz="12" w:space="0" w:color="auto"/>
                </w:tcBorders>
                <w:shd w:val="clear" w:color="auto" w:fill="F2F2F2"/>
                <w:vAlign w:val="bottom"/>
              </w:tcPr>
            </w:tcPrChange>
          </w:tcPr>
          <w:p w14:paraId="7225818D" w14:textId="22220C29" w:rsidR="003349C9" w:rsidRPr="001167C6" w:rsidRDefault="001167C6" w:rsidP="00D246D0">
            <w:pPr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  <w:rPrChange w:id="31" w:author="vaclav krejci" w:date="2025-02-12T15:43:00Z" w16du:dateUtc="2025-02-12T14:43:00Z">
                  <w:rPr>
                    <w:rFonts w:ascii="Arial" w:hAnsi="Arial" w:cs="Arial"/>
                    <w:b/>
                    <w:iCs/>
                    <w:sz w:val="20"/>
                    <w:szCs w:val="20"/>
                  </w:rPr>
                </w:rPrChange>
              </w:rPr>
            </w:pPr>
            <w:ins w:id="32" w:author="vaclav krejci" w:date="2025-02-12T15:43:00Z" w16du:dateUtc="2025-02-12T14:43:00Z">
              <w:r>
                <w:rPr>
                  <w:rFonts w:ascii="Arial" w:hAnsi="Arial" w:cs="Arial"/>
                  <w:bCs/>
                  <w:iCs/>
                  <w:sz w:val="20"/>
                  <w:szCs w:val="20"/>
                </w:rPr>
                <w:t>c</w:t>
              </w:r>
              <w:r w:rsidRPr="001167C6">
                <w:rPr>
                  <w:rFonts w:ascii="Arial" w:hAnsi="Arial" w:cs="Arial"/>
                  <w:bCs/>
                  <w:iCs/>
                  <w:sz w:val="20"/>
                  <w:szCs w:val="20"/>
                  <w:rPrChange w:id="33" w:author="vaclav krejci" w:date="2025-02-12T15:43:00Z" w16du:dateUtc="2025-02-12T14:43:00Z"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rPrChange>
                </w:rPr>
                <w:t>hráněné lož</w:t>
              </w:r>
              <w:r>
                <w:rPr>
                  <w:rFonts w:ascii="Arial" w:hAnsi="Arial" w:cs="Arial"/>
                  <w:bCs/>
                  <w:iCs/>
                  <w:sz w:val="20"/>
                  <w:szCs w:val="20"/>
                </w:rPr>
                <w:t xml:space="preserve">iskové </w:t>
              </w:r>
              <w:r w:rsidRPr="001167C6">
                <w:rPr>
                  <w:rFonts w:ascii="Arial" w:hAnsi="Arial" w:cs="Arial"/>
                  <w:bCs/>
                  <w:iCs/>
                  <w:sz w:val="20"/>
                  <w:szCs w:val="20"/>
                  <w:rPrChange w:id="34" w:author="vaclav krejci" w:date="2025-02-12T15:43:00Z" w16du:dateUtc="2025-02-12T14:43:00Z"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rPrChange>
                </w:rPr>
                <w:t>území, ZPF</w:t>
              </w:r>
            </w:ins>
          </w:p>
        </w:tc>
      </w:tr>
      <w:tr w:rsidR="00E16069" w:rsidRPr="00971F7B" w14:paraId="0A212238" w14:textId="77777777" w:rsidTr="001167C6">
        <w:tblPrEx>
          <w:tblW w:w="10793" w:type="dxa"/>
          <w:tblInd w:w="-552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dotted" w:sz="4" w:space="0" w:color="auto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35" w:author="vaclav krejci" w:date="2025-02-12T15:47:00Z" w16du:dateUtc="2025-02-12T14:47:00Z">
            <w:tblPrEx>
              <w:tblW w:w="10793" w:type="dxa"/>
              <w:tblInd w:w="-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553"/>
          <w:trPrChange w:id="36" w:author="vaclav krejci" w:date="2025-02-12T15:47:00Z" w16du:dateUtc="2025-02-12T14:47:00Z">
            <w:trPr>
              <w:gridBefore w:val="2"/>
              <w:cantSplit/>
              <w:trHeight w:val="553"/>
            </w:trPr>
          </w:trPrChange>
        </w:trPr>
        <w:tc>
          <w:tcPr>
            <w:tcW w:w="14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</w:tcMar>
            <w:vAlign w:val="center"/>
            <w:tcPrChange w:id="37" w:author="vaclav krejci" w:date="2025-02-12T15:47:00Z" w16du:dateUtc="2025-02-12T14:47:00Z">
              <w:tcPr>
                <w:tcW w:w="1418" w:type="dxa"/>
                <w:gridSpan w:val="2"/>
                <w:tcBorders>
                  <w:top w:val="single" w:sz="4" w:space="0" w:color="auto"/>
                  <w:bottom w:val="single" w:sz="12" w:space="0" w:color="auto"/>
                  <w:right w:val="single" w:sz="4" w:space="0" w:color="auto"/>
                </w:tcBorders>
                <w:tcMar>
                  <w:left w:w="57" w:type="dxa"/>
                </w:tcMar>
                <w:vAlign w:val="center"/>
              </w:tcPr>
            </w:tcPrChange>
          </w:tcPr>
          <w:p w14:paraId="1507598F" w14:textId="77777777" w:rsidR="00E16069" w:rsidRPr="000A2606" w:rsidRDefault="00E16069" w:rsidP="00E160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2606">
              <w:rPr>
                <w:rFonts w:ascii="Arial" w:hAnsi="Arial" w:cs="Arial"/>
                <w:sz w:val="18"/>
                <w:szCs w:val="18"/>
              </w:rPr>
              <w:t>nový stav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tcPrChange w:id="38" w:author="vaclav krejci" w:date="2025-02-12T15:47:00Z" w16du:dateUtc="2025-02-12T14:47:00Z"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56037DD8" w14:textId="4DBB2E12" w:rsidR="00E16069" w:rsidRPr="001167C6" w:rsidRDefault="00E16069" w:rsidP="00E16069">
            <w:pPr>
              <w:spacing w:line="360" w:lineRule="auto"/>
              <w:ind w:left="57"/>
              <w:jc w:val="center"/>
              <w:rPr>
                <w:rFonts w:ascii="Arial" w:hAnsi="Arial" w:cs="Arial"/>
                <w:bCs/>
                <w:sz w:val="20"/>
                <w:szCs w:val="20"/>
                <w:rPrChange w:id="39" w:author="vaclav krejci" w:date="2025-02-12T15:48:00Z" w16du:dateUtc="2025-02-12T14:48:00Z">
                  <w:rPr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  <w:ins w:id="40" w:author="vaclav krejci" w:date="2025-02-12T15:44:00Z" w16du:dateUtc="2025-02-12T14:44:00Z">
              <w:r w:rsidRPr="001167C6">
                <w:rPr>
                  <w:rFonts w:ascii="Arial" w:hAnsi="Arial" w:cs="Arial"/>
                  <w:bCs/>
                  <w:sz w:val="20"/>
                  <w:szCs w:val="20"/>
                  <w:rPrChange w:id="41" w:author="vaclav krejci" w:date="2025-02-12T15:48:00Z" w16du:dateUtc="2025-02-12T14:48:00Z">
                    <w:rPr>
                      <w:rFonts w:ascii="Arial" w:hAnsi="Arial" w:cs="Arial"/>
                      <w:b/>
                      <w:sz w:val="20"/>
                      <w:szCs w:val="20"/>
                    </w:rPr>
                  </w:rPrChange>
                </w:rPr>
                <w:t>890/80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tcPrChange w:id="42" w:author="vaclav krejci" w:date="2025-02-12T15:47:00Z" w16du:dateUtc="2025-02-12T14:47:00Z">
              <w:tcPr>
                <w:tcW w:w="21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5EFF9877" w14:textId="318F6361" w:rsidR="00E16069" w:rsidRPr="001167C6" w:rsidRDefault="00E16069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rPrChange w:id="43" w:author="vaclav krejci" w:date="2025-02-12T15:48:00Z" w16du:dateUtc="2025-02-12T14:48:00Z">
                  <w:rPr>
                    <w:rFonts w:ascii="Arial" w:hAnsi="Arial" w:cs="Arial"/>
                    <w:b/>
                    <w:sz w:val="20"/>
                    <w:szCs w:val="20"/>
                  </w:rPr>
                </w:rPrChange>
              </w:rPr>
              <w:pPrChange w:id="44" w:author="vaclav krejci" w:date="2025-02-12T15:45:00Z" w16du:dateUtc="2025-02-12T14:45:00Z">
                <w:pPr>
                  <w:spacing w:line="360" w:lineRule="auto"/>
                  <w:ind w:left="57"/>
                </w:pPr>
              </w:pPrChange>
            </w:pPr>
          </w:p>
        </w:tc>
        <w:tc>
          <w:tcPr>
            <w:tcW w:w="3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tcPrChange w:id="45" w:author="vaclav krejci" w:date="2025-02-12T15:47:00Z" w16du:dateUtc="2025-02-12T14:47:00Z">
              <w:tcPr>
                <w:tcW w:w="313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0E88F4A3" w14:textId="0CABEBC9" w:rsidR="00E16069" w:rsidRPr="00D26F27" w:rsidRDefault="00E16069" w:rsidP="00E16069">
            <w:pPr>
              <w:spacing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bottom"/>
            <w:tcPrChange w:id="46" w:author="vaclav krejci" w:date="2025-02-12T15:47:00Z" w16du:dateUtc="2025-02-12T14:47:00Z">
              <w:tcPr>
                <w:tcW w:w="3119" w:type="dxa"/>
                <w:gridSpan w:val="4"/>
                <w:tcBorders>
                  <w:top w:val="single" w:sz="4" w:space="0" w:color="auto"/>
                  <w:left w:val="single" w:sz="4" w:space="0" w:color="auto"/>
                  <w:right w:val="single" w:sz="12" w:space="0" w:color="auto"/>
                </w:tcBorders>
                <w:vAlign w:val="bottom"/>
              </w:tcPr>
            </w:tcPrChange>
          </w:tcPr>
          <w:p w14:paraId="371DB7CE" w14:textId="251F97E1" w:rsidR="00E16069" w:rsidRPr="00D26F27" w:rsidRDefault="00E16069" w:rsidP="00E1606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ins w:id="47" w:author="vaclav krejci" w:date="2025-02-12T16:00:00Z" w16du:dateUtc="2025-02-12T15:00:00Z">
              <w:r>
                <w:rPr>
                  <w:rFonts w:ascii="Arial" w:hAnsi="Arial" w:cs="Arial"/>
                  <w:bCs/>
                  <w:iCs/>
                  <w:sz w:val="20"/>
                  <w:szCs w:val="20"/>
                </w:rPr>
                <w:t>c</w:t>
              </w:r>
              <w:r w:rsidRPr="00E9750E">
                <w:rPr>
                  <w:rFonts w:ascii="Arial" w:hAnsi="Arial" w:cs="Arial"/>
                  <w:bCs/>
                  <w:iCs/>
                  <w:sz w:val="20"/>
                  <w:szCs w:val="20"/>
                </w:rPr>
                <w:t>hráněné lož</w:t>
              </w:r>
              <w:r>
                <w:rPr>
                  <w:rFonts w:ascii="Arial" w:hAnsi="Arial" w:cs="Arial"/>
                  <w:bCs/>
                  <w:iCs/>
                  <w:sz w:val="20"/>
                  <w:szCs w:val="20"/>
                </w:rPr>
                <w:t xml:space="preserve">iskové </w:t>
              </w:r>
              <w:r w:rsidRPr="00E9750E">
                <w:rPr>
                  <w:rFonts w:ascii="Arial" w:hAnsi="Arial" w:cs="Arial"/>
                  <w:bCs/>
                  <w:iCs/>
                  <w:sz w:val="20"/>
                  <w:szCs w:val="20"/>
                </w:rPr>
                <w:t>území, ZPF</w:t>
              </w:r>
            </w:ins>
          </w:p>
        </w:tc>
      </w:tr>
      <w:tr w:rsidR="00E16069" w:rsidRPr="00971F7B" w14:paraId="242D4F82" w14:textId="77777777" w:rsidTr="001167C6">
        <w:tblPrEx>
          <w:tblW w:w="10793" w:type="dxa"/>
          <w:tblInd w:w="-552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dotted" w:sz="4" w:space="0" w:color="auto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48" w:author="vaclav krejci" w:date="2025-02-12T15:47:00Z" w16du:dateUtc="2025-02-12T14:47:00Z">
            <w:tblPrEx>
              <w:tblW w:w="10793" w:type="dxa"/>
              <w:tblInd w:w="-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553"/>
          <w:ins w:id="49" w:author="vaclav krejci" w:date="2025-02-12T15:34:00Z"/>
          <w:trPrChange w:id="50" w:author="vaclav krejci" w:date="2025-02-12T15:47:00Z" w16du:dateUtc="2025-02-12T14:47:00Z">
            <w:trPr>
              <w:gridBefore w:val="2"/>
              <w:cantSplit/>
              <w:trHeight w:val="553"/>
            </w:trPr>
          </w:trPrChange>
        </w:trPr>
        <w:tc>
          <w:tcPr>
            <w:tcW w:w="14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</w:tcMar>
            <w:vAlign w:val="center"/>
            <w:tcPrChange w:id="51" w:author="vaclav krejci" w:date="2025-02-12T15:47:00Z" w16du:dateUtc="2025-02-12T14:47:00Z">
              <w:tcPr>
                <w:tcW w:w="1418" w:type="dxa"/>
                <w:gridSpan w:val="2"/>
                <w:tcBorders>
                  <w:top w:val="single" w:sz="4" w:space="0" w:color="auto"/>
                  <w:bottom w:val="single" w:sz="12" w:space="0" w:color="auto"/>
                  <w:right w:val="single" w:sz="4" w:space="0" w:color="auto"/>
                </w:tcBorders>
                <w:tcMar>
                  <w:left w:w="57" w:type="dxa"/>
                </w:tcMar>
                <w:vAlign w:val="center"/>
              </w:tcPr>
            </w:tcPrChange>
          </w:tcPr>
          <w:p w14:paraId="27C83785" w14:textId="77777777" w:rsidR="00E16069" w:rsidRPr="000A2606" w:rsidRDefault="00E16069" w:rsidP="00E16069">
            <w:pPr>
              <w:jc w:val="center"/>
              <w:rPr>
                <w:ins w:id="52" w:author="vaclav krejci" w:date="2025-02-12T15:34:00Z" w16du:dateUtc="2025-02-12T14:34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tcPrChange w:id="53" w:author="vaclav krejci" w:date="2025-02-12T15:47:00Z" w16du:dateUtc="2025-02-12T14:47:00Z"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4706AACE" w14:textId="29CDDBA5" w:rsidR="00E16069" w:rsidRPr="001167C6" w:rsidRDefault="00E16069" w:rsidP="00E16069">
            <w:pPr>
              <w:spacing w:line="360" w:lineRule="auto"/>
              <w:ind w:left="57"/>
              <w:jc w:val="center"/>
              <w:rPr>
                <w:ins w:id="54" w:author="vaclav krejci" w:date="2025-02-12T15:34:00Z" w16du:dateUtc="2025-02-12T14:34:00Z"/>
                <w:rFonts w:ascii="Arial" w:hAnsi="Arial" w:cs="Arial"/>
                <w:bCs/>
                <w:sz w:val="18"/>
                <w:szCs w:val="18"/>
                <w:rPrChange w:id="55" w:author="vaclav krejci" w:date="2025-02-12T15:48:00Z" w16du:dateUtc="2025-02-12T14:48:00Z">
                  <w:rPr>
                    <w:ins w:id="56" w:author="vaclav krejci" w:date="2025-02-12T15:34:00Z" w16du:dateUtc="2025-02-12T14:3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  <w:ins w:id="57" w:author="vaclav krejci" w:date="2025-02-12T15:44:00Z" w16du:dateUtc="2025-02-12T14:44:00Z">
              <w:r w:rsidRPr="001167C6">
                <w:rPr>
                  <w:rFonts w:ascii="Arial" w:hAnsi="Arial" w:cs="Arial"/>
                  <w:bCs/>
                  <w:sz w:val="18"/>
                  <w:szCs w:val="18"/>
                </w:rPr>
                <w:t>890/118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tcPrChange w:id="58" w:author="vaclav krejci" w:date="2025-02-12T15:47:00Z" w16du:dateUtc="2025-02-12T14:47:00Z">
              <w:tcPr>
                <w:tcW w:w="21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65D3713B" w14:textId="676B2619" w:rsidR="00E16069" w:rsidRPr="001167C6" w:rsidRDefault="00E16069" w:rsidP="00E16069">
            <w:pPr>
              <w:spacing w:line="360" w:lineRule="auto"/>
              <w:ind w:left="57"/>
              <w:rPr>
                <w:ins w:id="59" w:author="vaclav krejci" w:date="2025-02-12T15:34:00Z" w16du:dateUtc="2025-02-12T14:34:00Z"/>
                <w:rFonts w:ascii="Arial" w:hAnsi="Arial" w:cs="Arial"/>
                <w:bCs/>
                <w:sz w:val="18"/>
                <w:szCs w:val="18"/>
                <w:rPrChange w:id="60" w:author="vaclav krejci" w:date="2025-02-12T15:48:00Z" w16du:dateUtc="2025-02-12T14:48:00Z">
                  <w:rPr>
                    <w:ins w:id="61" w:author="vaclav krejci" w:date="2025-02-12T15:34:00Z" w16du:dateUtc="2025-02-12T14:3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3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tcPrChange w:id="62" w:author="vaclav krejci" w:date="2025-02-12T15:47:00Z" w16du:dateUtc="2025-02-12T14:47:00Z">
              <w:tcPr>
                <w:tcW w:w="313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7BABE0D0" w14:textId="3EB5F405" w:rsidR="00E16069" w:rsidRPr="001167C6" w:rsidRDefault="00E16069" w:rsidP="00E16069">
            <w:pPr>
              <w:spacing w:line="360" w:lineRule="auto"/>
              <w:ind w:left="57"/>
              <w:rPr>
                <w:ins w:id="63" w:author="vaclav krejci" w:date="2025-02-12T15:34:00Z" w16du:dateUtc="2025-02-12T14:34:00Z"/>
                <w:rFonts w:ascii="Arial" w:hAnsi="Arial" w:cs="Arial"/>
                <w:sz w:val="18"/>
                <w:szCs w:val="18"/>
                <w:rPrChange w:id="64" w:author="vaclav krejci" w:date="2025-02-12T15:44:00Z" w16du:dateUtc="2025-02-12T14:44:00Z">
                  <w:rPr>
                    <w:ins w:id="65" w:author="vaclav krejci" w:date="2025-02-12T15:34:00Z" w16du:dateUtc="2025-02-12T14:3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bottom"/>
            <w:tcPrChange w:id="66" w:author="vaclav krejci" w:date="2025-02-12T15:47:00Z" w16du:dateUtc="2025-02-12T14:47:00Z">
              <w:tcPr>
                <w:tcW w:w="3119" w:type="dxa"/>
                <w:gridSpan w:val="4"/>
                <w:tcBorders>
                  <w:top w:val="single" w:sz="4" w:space="0" w:color="auto"/>
                  <w:left w:val="single" w:sz="4" w:space="0" w:color="auto"/>
                  <w:right w:val="single" w:sz="12" w:space="0" w:color="auto"/>
                </w:tcBorders>
                <w:vAlign w:val="bottom"/>
              </w:tcPr>
            </w:tcPrChange>
          </w:tcPr>
          <w:p w14:paraId="0BDC797C" w14:textId="186A030A" w:rsidR="00E16069" w:rsidRPr="001167C6" w:rsidRDefault="00E16069" w:rsidP="00E16069">
            <w:pPr>
              <w:spacing w:line="360" w:lineRule="auto"/>
              <w:rPr>
                <w:ins w:id="67" w:author="vaclav krejci" w:date="2025-02-12T15:34:00Z" w16du:dateUtc="2025-02-12T14:34:00Z"/>
                <w:rFonts w:ascii="Arial" w:hAnsi="Arial" w:cs="Arial"/>
                <w:sz w:val="18"/>
                <w:szCs w:val="18"/>
                <w:rPrChange w:id="68" w:author="vaclav krejci" w:date="2025-02-12T15:44:00Z" w16du:dateUtc="2025-02-12T14:44:00Z">
                  <w:rPr>
                    <w:ins w:id="69" w:author="vaclav krejci" w:date="2025-02-12T15:34:00Z" w16du:dateUtc="2025-02-12T14:3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  <w:ins w:id="70" w:author="vaclav krejci" w:date="2025-02-12T15:46:00Z" w16du:dateUtc="2025-02-12T14:46:00Z">
              <w:r w:rsidRPr="00E9750E">
                <w:rPr>
                  <w:rFonts w:ascii="Arial" w:hAnsi="Arial" w:cs="Arial"/>
                  <w:bCs/>
                  <w:iCs/>
                  <w:sz w:val="20"/>
                  <w:szCs w:val="20"/>
                </w:rPr>
                <w:t xml:space="preserve"> ZPF</w:t>
              </w:r>
            </w:ins>
          </w:p>
        </w:tc>
      </w:tr>
      <w:tr w:rsidR="00E16069" w:rsidRPr="00971F7B" w14:paraId="022C4605" w14:textId="77777777" w:rsidTr="001167C6">
        <w:tblPrEx>
          <w:tblW w:w="10793" w:type="dxa"/>
          <w:tblInd w:w="-552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dotted" w:sz="4" w:space="0" w:color="auto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71" w:author="vaclav krejci" w:date="2025-02-12T15:47:00Z" w16du:dateUtc="2025-02-12T14:47:00Z">
            <w:tblPrEx>
              <w:tblW w:w="10793" w:type="dxa"/>
              <w:tblInd w:w="-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553"/>
          <w:ins w:id="72" w:author="vaclav krejci" w:date="2025-02-12T15:45:00Z"/>
          <w:trPrChange w:id="73" w:author="vaclav krejci" w:date="2025-02-12T15:47:00Z" w16du:dateUtc="2025-02-12T14:47:00Z">
            <w:trPr>
              <w:gridBefore w:val="2"/>
              <w:cantSplit/>
              <w:trHeight w:val="553"/>
            </w:trPr>
          </w:trPrChange>
        </w:trPr>
        <w:tc>
          <w:tcPr>
            <w:tcW w:w="1418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tcMar>
              <w:left w:w="57" w:type="dxa"/>
            </w:tcMar>
            <w:vAlign w:val="center"/>
            <w:tcPrChange w:id="74" w:author="vaclav krejci" w:date="2025-02-12T15:47:00Z" w16du:dateUtc="2025-02-12T14:47:00Z">
              <w:tcPr>
                <w:tcW w:w="1418" w:type="dxa"/>
                <w:gridSpan w:val="2"/>
                <w:tcBorders>
                  <w:top w:val="single" w:sz="4" w:space="0" w:color="auto"/>
                  <w:bottom w:val="single" w:sz="12" w:space="0" w:color="auto"/>
                  <w:right w:val="single" w:sz="4" w:space="0" w:color="auto"/>
                </w:tcBorders>
                <w:tcMar>
                  <w:left w:w="57" w:type="dxa"/>
                </w:tcMar>
                <w:vAlign w:val="center"/>
              </w:tcPr>
            </w:tcPrChange>
          </w:tcPr>
          <w:p w14:paraId="0DC5E75C" w14:textId="77777777" w:rsidR="00E16069" w:rsidRPr="000A2606" w:rsidRDefault="00E16069" w:rsidP="00E16069">
            <w:pPr>
              <w:jc w:val="center"/>
              <w:rPr>
                <w:ins w:id="75" w:author="vaclav krejci" w:date="2025-02-12T15:45:00Z" w16du:dateUtc="2025-02-12T14:4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bottom"/>
            <w:tcPrChange w:id="76" w:author="vaclav krejci" w:date="2025-02-12T15:47:00Z" w16du:dateUtc="2025-02-12T14:47:00Z"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7C496A71" w14:textId="245FB858" w:rsidR="00E16069" w:rsidRPr="001167C6" w:rsidRDefault="00E16069" w:rsidP="00E16069">
            <w:pPr>
              <w:spacing w:line="360" w:lineRule="auto"/>
              <w:ind w:left="57"/>
              <w:jc w:val="center"/>
              <w:rPr>
                <w:ins w:id="77" w:author="vaclav krejci" w:date="2025-02-12T15:45:00Z" w16du:dateUtc="2025-02-12T14:45:00Z"/>
                <w:rFonts w:ascii="Arial" w:hAnsi="Arial" w:cs="Arial"/>
                <w:bCs/>
                <w:sz w:val="18"/>
                <w:szCs w:val="18"/>
              </w:rPr>
            </w:pPr>
            <w:ins w:id="78" w:author="vaclav krejci" w:date="2025-02-12T15:45:00Z" w16du:dateUtc="2025-02-12T14:45:00Z">
              <w:r w:rsidRPr="001167C6">
                <w:rPr>
                  <w:rFonts w:ascii="Arial" w:hAnsi="Arial" w:cs="Arial"/>
                  <w:bCs/>
                  <w:sz w:val="18"/>
                  <w:szCs w:val="18"/>
                </w:rPr>
                <w:t>890/119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bottom"/>
            <w:tcPrChange w:id="79" w:author="vaclav krejci" w:date="2025-02-12T15:47:00Z" w16du:dateUtc="2025-02-12T14:47:00Z">
              <w:tcPr>
                <w:tcW w:w="21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27856FD5" w14:textId="10EAC1F9" w:rsidR="00E16069" w:rsidRPr="001167C6" w:rsidRDefault="00E16069" w:rsidP="00E16069">
            <w:pPr>
              <w:spacing w:line="360" w:lineRule="auto"/>
              <w:ind w:left="57"/>
              <w:rPr>
                <w:ins w:id="80" w:author="vaclav krejci" w:date="2025-02-12T15:45:00Z" w16du:dateUtc="2025-02-12T14:45:00Z"/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3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bottom"/>
            <w:tcPrChange w:id="81" w:author="vaclav krejci" w:date="2025-02-12T15:47:00Z" w16du:dateUtc="2025-02-12T14:47:00Z">
              <w:tcPr>
                <w:tcW w:w="313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451FFEBE" w14:textId="2BD7835E" w:rsidR="00E16069" w:rsidRPr="001167C6" w:rsidRDefault="00E16069" w:rsidP="00E16069">
            <w:pPr>
              <w:spacing w:line="360" w:lineRule="auto"/>
              <w:ind w:left="57"/>
              <w:rPr>
                <w:ins w:id="82" w:author="vaclav krejci" w:date="2025-02-12T15:45:00Z" w16du:dateUtc="2025-02-12T14:4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bottom"/>
            <w:tcPrChange w:id="83" w:author="vaclav krejci" w:date="2025-02-12T15:47:00Z" w16du:dateUtc="2025-02-12T14:47:00Z">
              <w:tcPr>
                <w:tcW w:w="3119" w:type="dxa"/>
                <w:gridSpan w:val="4"/>
                <w:tcBorders>
                  <w:top w:val="single" w:sz="4" w:space="0" w:color="auto"/>
                  <w:left w:val="single" w:sz="4" w:space="0" w:color="auto"/>
                  <w:right w:val="single" w:sz="12" w:space="0" w:color="auto"/>
                </w:tcBorders>
                <w:vAlign w:val="bottom"/>
              </w:tcPr>
            </w:tcPrChange>
          </w:tcPr>
          <w:p w14:paraId="777C99FC" w14:textId="4B79DFD8" w:rsidR="00E16069" w:rsidRPr="001167C6" w:rsidRDefault="00E16069" w:rsidP="00E16069">
            <w:pPr>
              <w:spacing w:line="360" w:lineRule="auto"/>
              <w:rPr>
                <w:ins w:id="84" w:author="vaclav krejci" w:date="2025-02-12T15:45:00Z" w16du:dateUtc="2025-02-12T14:45:00Z"/>
                <w:rFonts w:ascii="Arial" w:hAnsi="Arial" w:cs="Arial"/>
                <w:sz w:val="18"/>
                <w:szCs w:val="18"/>
              </w:rPr>
            </w:pPr>
            <w:ins w:id="85" w:author="vaclav krejci" w:date="2025-02-12T15:46:00Z" w16du:dateUtc="2025-02-12T14:46:00Z">
              <w:r w:rsidRPr="00E9750E">
                <w:rPr>
                  <w:rFonts w:ascii="Arial" w:hAnsi="Arial" w:cs="Arial"/>
                  <w:bCs/>
                  <w:iCs/>
                  <w:sz w:val="20"/>
                  <w:szCs w:val="20"/>
                </w:rPr>
                <w:t xml:space="preserve"> ZPF</w:t>
              </w:r>
            </w:ins>
          </w:p>
        </w:tc>
      </w:tr>
      <w:tr w:rsidR="00E16069" w:rsidRPr="00971F7B" w14:paraId="520BC027" w14:textId="77777777" w:rsidTr="001167C6">
        <w:tblPrEx>
          <w:tblW w:w="10793" w:type="dxa"/>
          <w:tblInd w:w="-552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dotted" w:sz="4" w:space="0" w:color="auto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86" w:author="vaclav krejci" w:date="2025-02-12T15:50:00Z" w16du:dateUtc="2025-02-12T14:50:00Z">
            <w:tblPrEx>
              <w:tblW w:w="10793" w:type="dxa"/>
              <w:tblInd w:w="-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7" w:type="dxa"/>
          <w:cantSplit/>
          <w:trHeight w:val="541"/>
          <w:trPrChange w:id="87" w:author="vaclav krejci" w:date="2025-02-12T15:50:00Z" w16du:dateUtc="2025-02-12T14:50:00Z">
            <w:trPr>
              <w:gridBefore w:val="2"/>
              <w:gridAfter w:val="1"/>
              <w:wAfter w:w="7" w:type="dxa"/>
              <w:cantSplit/>
              <w:trHeight w:val="541"/>
            </w:trPr>
          </w:trPrChange>
        </w:trPr>
        <w:tc>
          <w:tcPr>
            <w:tcW w:w="1418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tcMar>
              <w:left w:w="57" w:type="dxa"/>
            </w:tcMar>
            <w:vAlign w:val="center"/>
            <w:tcPrChange w:id="88" w:author="vaclav krejci" w:date="2025-02-12T15:50:00Z" w16du:dateUtc="2025-02-12T14:50:00Z">
              <w:tcPr>
                <w:tcW w:w="1418" w:type="dxa"/>
                <w:gridSpan w:val="2"/>
                <w:tcBorders>
                  <w:top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/>
                <w:tcMar>
                  <w:left w:w="57" w:type="dxa"/>
                </w:tcMar>
                <w:vAlign w:val="center"/>
              </w:tcPr>
            </w:tcPrChange>
          </w:tcPr>
          <w:p w14:paraId="342A83A7" w14:textId="77777777" w:rsidR="00E16069" w:rsidRPr="000A2606" w:rsidRDefault="00E16069" w:rsidP="00E1606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2606">
              <w:rPr>
                <w:rFonts w:ascii="Arial" w:hAnsi="Arial" w:cs="Arial"/>
                <w:iCs/>
                <w:sz w:val="18"/>
                <w:szCs w:val="18"/>
              </w:rPr>
              <w:t>dosavadní stav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bottom"/>
            <w:tcPrChange w:id="89" w:author="vaclav krejci" w:date="2025-02-12T15:50:00Z" w16du:dateUtc="2025-02-12T14:50:00Z">
              <w:tcPr>
                <w:tcW w:w="99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/>
                <w:vAlign w:val="bottom"/>
              </w:tcPr>
            </w:tcPrChange>
          </w:tcPr>
          <w:p w14:paraId="5E09782E" w14:textId="5E63786B" w:rsidR="00E16069" w:rsidRPr="001167C6" w:rsidRDefault="00E16069" w:rsidP="00E16069">
            <w:pPr>
              <w:spacing w:line="360" w:lineRule="auto"/>
              <w:ind w:left="5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ins w:id="90" w:author="vaclav krejci" w:date="2025-02-12T15:47:00Z" w16du:dateUtc="2025-02-12T14:47:00Z">
              <w:r w:rsidRPr="001167C6">
                <w:rPr>
                  <w:rFonts w:ascii="Arial" w:hAnsi="Arial" w:cs="Arial"/>
                  <w:b/>
                  <w:iCs/>
                  <w:sz w:val="20"/>
                  <w:szCs w:val="20"/>
                </w:rPr>
                <w:t>890/113</w:t>
              </w:r>
            </w:ins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bottom"/>
            <w:tcPrChange w:id="91" w:author="vaclav krejci" w:date="2025-02-12T15:50:00Z" w16du:dateUtc="2025-02-12T14:50:00Z">
              <w:tcPr>
                <w:tcW w:w="2126" w:type="dxa"/>
                <w:gridSpan w:val="2"/>
                <w:tcBorders>
                  <w:top w:val="single" w:sz="12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2F2F2"/>
                <w:vAlign w:val="bottom"/>
              </w:tcPr>
            </w:tcPrChange>
          </w:tcPr>
          <w:p w14:paraId="2C5466BC" w14:textId="5E10C8EF" w:rsidR="00E16069" w:rsidRPr="00D26F27" w:rsidRDefault="00E16069" w:rsidP="00E16069">
            <w:pPr>
              <w:spacing w:line="360" w:lineRule="auto"/>
              <w:ind w:left="57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bottom"/>
            <w:tcPrChange w:id="92" w:author="vaclav krejci" w:date="2025-02-12T15:50:00Z" w16du:dateUtc="2025-02-12T14:50:00Z">
              <w:tcPr>
                <w:tcW w:w="3138" w:type="dxa"/>
                <w:gridSpan w:val="2"/>
                <w:tcBorders>
                  <w:top w:val="single" w:sz="12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2F2F2"/>
                <w:vAlign w:val="bottom"/>
              </w:tcPr>
            </w:tcPrChange>
          </w:tcPr>
          <w:p w14:paraId="3CF614F6" w14:textId="1A7E49BC" w:rsidR="00E16069" w:rsidRPr="00D26F27" w:rsidRDefault="00E16069" w:rsidP="00E16069">
            <w:pPr>
              <w:spacing w:line="360" w:lineRule="auto"/>
              <w:ind w:left="57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3112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2F2F2"/>
            <w:vAlign w:val="bottom"/>
            <w:tcPrChange w:id="93" w:author="vaclav krejci" w:date="2025-02-12T15:50:00Z" w16du:dateUtc="2025-02-12T14:50:00Z">
              <w:tcPr>
                <w:tcW w:w="3112" w:type="dxa"/>
                <w:gridSpan w:val="3"/>
                <w:tcBorders>
                  <w:top w:val="single" w:sz="12" w:space="0" w:color="auto"/>
                  <w:left w:val="single" w:sz="4" w:space="0" w:color="auto"/>
                  <w:right w:val="single" w:sz="12" w:space="0" w:color="auto"/>
                </w:tcBorders>
                <w:shd w:val="clear" w:color="auto" w:fill="F2F2F2"/>
                <w:vAlign w:val="bottom"/>
              </w:tcPr>
            </w:tcPrChange>
          </w:tcPr>
          <w:p w14:paraId="478EF2F7" w14:textId="155DC653" w:rsidR="00E16069" w:rsidRPr="001167C6" w:rsidRDefault="00E16069" w:rsidP="00E16069">
            <w:pPr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  <w:rPrChange w:id="94" w:author="vaclav krejci" w:date="2025-02-12T15:49:00Z" w16du:dateUtc="2025-02-12T14:49:00Z">
                  <w:rPr>
                    <w:rFonts w:ascii="Arial" w:hAnsi="Arial" w:cs="Arial"/>
                    <w:b/>
                    <w:iCs/>
                    <w:sz w:val="20"/>
                    <w:szCs w:val="20"/>
                  </w:rPr>
                </w:rPrChange>
              </w:rPr>
            </w:pPr>
            <w:ins w:id="95" w:author="vaclav krejci" w:date="2025-02-12T15:49:00Z" w16du:dateUtc="2025-02-12T14:49:00Z">
              <w:r>
                <w:rPr>
                  <w:rFonts w:ascii="Arial" w:hAnsi="Arial" w:cs="Arial"/>
                  <w:bCs/>
                  <w:iCs/>
                  <w:sz w:val="20"/>
                  <w:szCs w:val="20"/>
                </w:rPr>
                <w:t xml:space="preserve"> </w:t>
              </w:r>
              <w:r w:rsidRPr="001167C6">
                <w:rPr>
                  <w:rFonts w:ascii="Arial" w:hAnsi="Arial" w:cs="Arial"/>
                  <w:bCs/>
                  <w:iCs/>
                  <w:sz w:val="20"/>
                  <w:szCs w:val="20"/>
                  <w:rPrChange w:id="96" w:author="vaclav krejci" w:date="2025-02-12T15:49:00Z" w16du:dateUtc="2025-02-12T14:49:00Z"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rPrChange>
                </w:rPr>
                <w:t>ZPF</w:t>
              </w:r>
            </w:ins>
          </w:p>
        </w:tc>
      </w:tr>
      <w:tr w:rsidR="00E16069" w:rsidRPr="00971F7B" w14:paraId="2EF3D637" w14:textId="77777777" w:rsidTr="001167C6">
        <w:tblPrEx>
          <w:tblW w:w="10793" w:type="dxa"/>
          <w:tblInd w:w="-552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dotted" w:sz="4" w:space="0" w:color="auto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97" w:author="vaclav krejci" w:date="2025-02-12T15:50:00Z" w16du:dateUtc="2025-02-12T14:50:00Z">
            <w:tblPrEx>
              <w:tblW w:w="10793" w:type="dxa"/>
              <w:tblInd w:w="-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7" w:type="dxa"/>
          <w:cantSplit/>
          <w:trHeight w:val="569"/>
          <w:trPrChange w:id="98" w:author="vaclav krejci" w:date="2025-02-12T15:50:00Z" w16du:dateUtc="2025-02-12T14:50:00Z">
            <w:trPr>
              <w:gridBefore w:val="2"/>
              <w:gridAfter w:val="1"/>
              <w:wAfter w:w="7" w:type="dxa"/>
              <w:cantSplit/>
              <w:trHeight w:val="569"/>
            </w:trPr>
          </w:trPrChange>
        </w:trPr>
        <w:tc>
          <w:tcPr>
            <w:tcW w:w="1418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</w:tcMar>
            <w:vAlign w:val="center"/>
            <w:tcPrChange w:id="99" w:author="vaclav krejci" w:date="2025-02-12T15:50:00Z" w16du:dateUtc="2025-02-12T14:50:00Z">
              <w:tcPr>
                <w:tcW w:w="1418" w:type="dxa"/>
                <w:gridSpan w:val="2"/>
                <w:tcBorders>
                  <w:top w:val="single" w:sz="4" w:space="0" w:color="auto"/>
                  <w:bottom w:val="single" w:sz="12" w:space="0" w:color="auto"/>
                  <w:right w:val="single" w:sz="4" w:space="0" w:color="auto"/>
                </w:tcBorders>
                <w:tcMar>
                  <w:left w:w="57" w:type="dxa"/>
                </w:tcMar>
                <w:vAlign w:val="center"/>
              </w:tcPr>
            </w:tcPrChange>
          </w:tcPr>
          <w:p w14:paraId="27D76A84" w14:textId="77777777" w:rsidR="00E16069" w:rsidRPr="000A2606" w:rsidRDefault="00E16069" w:rsidP="00E160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2606">
              <w:rPr>
                <w:rFonts w:ascii="Arial" w:hAnsi="Arial" w:cs="Arial"/>
                <w:sz w:val="18"/>
                <w:szCs w:val="18"/>
              </w:rPr>
              <w:t>nový stav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tcPrChange w:id="100" w:author="vaclav krejci" w:date="2025-02-12T15:50:00Z" w16du:dateUtc="2025-02-12T14:50:00Z"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0E1E1556" w14:textId="2C6549D3" w:rsidR="00E16069" w:rsidRPr="001167C6" w:rsidRDefault="00E16069" w:rsidP="00E16069">
            <w:pPr>
              <w:spacing w:line="360" w:lineRule="auto"/>
              <w:ind w:left="57"/>
              <w:jc w:val="center"/>
              <w:rPr>
                <w:rFonts w:ascii="Arial" w:hAnsi="Arial" w:cs="Arial"/>
                <w:bCs/>
                <w:sz w:val="20"/>
                <w:szCs w:val="20"/>
                <w:rPrChange w:id="101" w:author="vaclav krejci" w:date="2025-02-12T15:50:00Z" w16du:dateUtc="2025-02-12T14:50:00Z">
                  <w:rPr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  <w:ins w:id="102" w:author="vaclav krejci" w:date="2025-02-12T15:49:00Z" w16du:dateUtc="2025-02-12T14:49:00Z">
              <w:r w:rsidRPr="001167C6">
                <w:rPr>
                  <w:rFonts w:ascii="Arial" w:hAnsi="Arial" w:cs="Arial"/>
                  <w:bCs/>
                  <w:sz w:val="20"/>
                  <w:szCs w:val="20"/>
                  <w:rPrChange w:id="103" w:author="vaclav krejci" w:date="2025-02-12T15:50:00Z" w16du:dateUtc="2025-02-12T14:50:00Z">
                    <w:rPr>
                      <w:rFonts w:ascii="Arial" w:hAnsi="Arial" w:cs="Arial"/>
                      <w:b/>
                      <w:sz w:val="20"/>
                      <w:szCs w:val="20"/>
                    </w:rPr>
                  </w:rPrChange>
                </w:rPr>
                <w:t>890/113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tcPrChange w:id="104" w:author="vaclav krejci" w:date="2025-02-12T15:50:00Z" w16du:dateUtc="2025-02-12T14:50:00Z">
              <w:tcPr>
                <w:tcW w:w="21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33252D61" w14:textId="6572EDCE" w:rsidR="00E16069" w:rsidRPr="00D26F27" w:rsidRDefault="00E16069" w:rsidP="00E16069">
            <w:pPr>
              <w:spacing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tcPrChange w:id="105" w:author="vaclav krejci" w:date="2025-02-12T15:50:00Z" w16du:dateUtc="2025-02-12T14:50:00Z">
              <w:tcPr>
                <w:tcW w:w="313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344AB15D" w14:textId="11901B1A" w:rsidR="00E16069" w:rsidRPr="00D26F27" w:rsidRDefault="00E16069" w:rsidP="00E16069">
            <w:pPr>
              <w:spacing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bottom"/>
            <w:tcPrChange w:id="106" w:author="vaclav krejci" w:date="2025-02-12T15:50:00Z" w16du:dateUtc="2025-02-12T14:50:00Z">
              <w:tcPr>
                <w:tcW w:w="311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bottom"/>
              </w:tcPr>
            </w:tcPrChange>
          </w:tcPr>
          <w:p w14:paraId="30830F6F" w14:textId="466F7F5D" w:rsidR="00E16069" w:rsidRPr="00D26F27" w:rsidRDefault="00E16069" w:rsidP="00E1606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ins w:id="107" w:author="vaclav krejci" w:date="2025-02-12T15:51:00Z" w16du:dateUtc="2025-02-12T14:51:00Z">
              <w:r>
                <w:rPr>
                  <w:rFonts w:ascii="Arial" w:hAnsi="Arial" w:cs="Arial"/>
                  <w:b/>
                  <w:sz w:val="20"/>
                  <w:szCs w:val="20"/>
                </w:rPr>
                <w:t xml:space="preserve"> </w:t>
              </w:r>
              <w:r w:rsidRPr="00E9750E">
                <w:rPr>
                  <w:rFonts w:ascii="Arial" w:hAnsi="Arial" w:cs="Arial"/>
                  <w:bCs/>
                  <w:iCs/>
                  <w:sz w:val="20"/>
                  <w:szCs w:val="20"/>
                </w:rPr>
                <w:t>ZPF</w:t>
              </w:r>
            </w:ins>
          </w:p>
        </w:tc>
      </w:tr>
      <w:tr w:rsidR="00E16069" w:rsidRPr="00971F7B" w14:paraId="113F2AE5" w14:textId="77777777" w:rsidTr="00E16069">
        <w:tblPrEx>
          <w:tblW w:w="10793" w:type="dxa"/>
          <w:tblInd w:w="-552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dotted" w:sz="4" w:space="0" w:color="auto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108" w:author="vaclav krejci" w:date="2025-02-12T15:54:00Z" w16du:dateUtc="2025-02-12T14:54:00Z">
            <w:tblPrEx>
              <w:tblW w:w="10793" w:type="dxa"/>
              <w:tblInd w:w="-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7" w:type="dxa"/>
          <w:cantSplit/>
          <w:trHeight w:val="569"/>
          <w:ins w:id="109" w:author="vaclav krejci" w:date="2025-02-12T15:50:00Z"/>
          <w:trPrChange w:id="110" w:author="vaclav krejci" w:date="2025-02-12T15:54:00Z" w16du:dateUtc="2025-02-12T14:54:00Z">
            <w:trPr>
              <w:gridBefore w:val="2"/>
              <w:gridAfter w:val="1"/>
              <w:wAfter w:w="7" w:type="dxa"/>
              <w:cantSplit/>
              <w:trHeight w:val="569"/>
            </w:trPr>
          </w:trPrChange>
        </w:trPr>
        <w:tc>
          <w:tcPr>
            <w:tcW w:w="1418" w:type="dxa"/>
            <w:tcBorders>
              <w:top w:val="single" w:sz="8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</w:tcMar>
            <w:vAlign w:val="center"/>
            <w:tcPrChange w:id="111" w:author="vaclav krejci" w:date="2025-02-12T15:54:00Z" w16du:dateUtc="2025-02-12T14:54:00Z">
              <w:tcPr>
                <w:tcW w:w="1418" w:type="dxa"/>
                <w:gridSpan w:val="2"/>
                <w:tcBorders>
                  <w:top w:val="single" w:sz="4" w:space="0" w:color="auto"/>
                  <w:bottom w:val="single" w:sz="12" w:space="0" w:color="auto"/>
                  <w:right w:val="single" w:sz="4" w:space="0" w:color="auto"/>
                </w:tcBorders>
                <w:tcMar>
                  <w:left w:w="57" w:type="dxa"/>
                </w:tcMar>
                <w:vAlign w:val="center"/>
              </w:tcPr>
            </w:tcPrChange>
          </w:tcPr>
          <w:p w14:paraId="4EC57D3C" w14:textId="77777777" w:rsidR="00E16069" w:rsidRPr="000A2606" w:rsidRDefault="00E16069" w:rsidP="00E16069">
            <w:pPr>
              <w:jc w:val="center"/>
              <w:rPr>
                <w:ins w:id="112" w:author="vaclav krejci" w:date="2025-02-12T15:50:00Z" w16du:dateUtc="2025-02-12T14:50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tcPrChange w:id="113" w:author="vaclav krejci" w:date="2025-02-12T15:54:00Z" w16du:dateUtc="2025-02-12T14:54:00Z"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0962424A" w14:textId="1B10D7FC" w:rsidR="00E16069" w:rsidRPr="001167C6" w:rsidRDefault="00E16069" w:rsidP="00E16069">
            <w:pPr>
              <w:spacing w:line="360" w:lineRule="auto"/>
              <w:ind w:left="57"/>
              <w:jc w:val="center"/>
              <w:rPr>
                <w:ins w:id="114" w:author="vaclav krejci" w:date="2025-02-12T15:50:00Z" w16du:dateUtc="2025-02-12T14:50:00Z"/>
                <w:rFonts w:ascii="Arial" w:hAnsi="Arial" w:cs="Arial"/>
                <w:bCs/>
                <w:sz w:val="20"/>
                <w:szCs w:val="20"/>
                <w:rPrChange w:id="115" w:author="vaclav krejci" w:date="2025-02-12T15:50:00Z" w16du:dateUtc="2025-02-12T14:50:00Z">
                  <w:rPr>
                    <w:ins w:id="116" w:author="vaclav krejci" w:date="2025-02-12T15:50:00Z" w16du:dateUtc="2025-02-12T14:50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  <w:ins w:id="117" w:author="vaclav krejci" w:date="2025-02-12T15:50:00Z" w16du:dateUtc="2025-02-12T14:50:00Z">
              <w:r w:rsidRPr="001167C6">
                <w:rPr>
                  <w:rFonts w:ascii="Arial" w:hAnsi="Arial" w:cs="Arial"/>
                  <w:bCs/>
                  <w:sz w:val="20"/>
                  <w:szCs w:val="20"/>
                  <w:rPrChange w:id="118" w:author="vaclav krejci" w:date="2025-02-12T15:50:00Z" w16du:dateUtc="2025-02-12T14:50:00Z">
                    <w:rPr>
                      <w:rFonts w:ascii="Arial" w:hAnsi="Arial" w:cs="Arial"/>
                      <w:b/>
                      <w:sz w:val="20"/>
                      <w:szCs w:val="20"/>
                    </w:rPr>
                  </w:rPrChange>
                </w:rPr>
                <w:t>890/120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tcPrChange w:id="119" w:author="vaclav krejci" w:date="2025-02-12T15:54:00Z" w16du:dateUtc="2025-02-12T14:54:00Z">
              <w:tcPr>
                <w:tcW w:w="21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1995BC0B" w14:textId="38814EA2" w:rsidR="00E16069" w:rsidRPr="00D26F27" w:rsidRDefault="00E16069" w:rsidP="00E16069">
            <w:pPr>
              <w:spacing w:line="360" w:lineRule="auto"/>
              <w:ind w:left="57"/>
              <w:rPr>
                <w:ins w:id="120" w:author="vaclav krejci" w:date="2025-02-12T15:50:00Z" w16du:dateUtc="2025-02-12T14:50:00Z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38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tcPrChange w:id="121" w:author="vaclav krejci" w:date="2025-02-12T15:54:00Z" w16du:dateUtc="2025-02-12T14:54:00Z">
              <w:tcPr>
                <w:tcW w:w="313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205BBD73" w14:textId="38B60C8A" w:rsidR="00E16069" w:rsidRPr="00D26F27" w:rsidRDefault="00E16069" w:rsidP="00E16069">
            <w:pPr>
              <w:spacing w:line="360" w:lineRule="auto"/>
              <w:ind w:left="57"/>
              <w:rPr>
                <w:ins w:id="122" w:author="vaclav krejci" w:date="2025-02-12T15:50:00Z" w16du:dateUtc="2025-02-12T14:50:00Z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2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tcPrChange w:id="123" w:author="vaclav krejci" w:date="2025-02-12T15:54:00Z" w16du:dateUtc="2025-02-12T14:54:00Z">
              <w:tcPr>
                <w:tcW w:w="311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bottom"/>
              </w:tcPr>
            </w:tcPrChange>
          </w:tcPr>
          <w:p w14:paraId="7A7FBB3E" w14:textId="0FD91832" w:rsidR="00E16069" w:rsidRPr="00D26F27" w:rsidRDefault="00E16069" w:rsidP="00E16069">
            <w:pPr>
              <w:spacing w:line="360" w:lineRule="auto"/>
              <w:rPr>
                <w:ins w:id="124" w:author="vaclav krejci" w:date="2025-02-12T15:50:00Z" w16du:dateUtc="2025-02-12T14:50:00Z"/>
                <w:rFonts w:ascii="Arial" w:hAnsi="Arial" w:cs="Arial"/>
                <w:b/>
                <w:sz w:val="20"/>
                <w:szCs w:val="20"/>
              </w:rPr>
            </w:pPr>
            <w:ins w:id="125" w:author="vaclav krejci" w:date="2025-02-12T15:51:00Z" w16du:dateUtc="2025-02-12T14:51:00Z">
              <w:r>
                <w:rPr>
                  <w:rFonts w:ascii="Arial" w:hAnsi="Arial" w:cs="Arial"/>
                  <w:b/>
                  <w:sz w:val="20"/>
                  <w:szCs w:val="20"/>
                </w:rPr>
                <w:t xml:space="preserve"> </w:t>
              </w:r>
              <w:r w:rsidRPr="00E9750E">
                <w:rPr>
                  <w:rFonts w:ascii="Arial" w:hAnsi="Arial" w:cs="Arial"/>
                  <w:bCs/>
                  <w:iCs/>
                  <w:sz w:val="20"/>
                  <w:szCs w:val="20"/>
                </w:rPr>
                <w:t>ZPF</w:t>
              </w:r>
            </w:ins>
          </w:p>
        </w:tc>
      </w:tr>
      <w:tr w:rsidR="00E16069" w:rsidRPr="00971F7B" w14:paraId="12CB8FEA" w14:textId="77777777" w:rsidTr="00E16069">
        <w:tblPrEx>
          <w:tblW w:w="10793" w:type="dxa"/>
          <w:tblInd w:w="-552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dotted" w:sz="4" w:space="0" w:color="auto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126" w:author="vaclav krejci" w:date="2025-02-12T15:54:00Z" w16du:dateUtc="2025-02-12T14:54:00Z">
            <w:tblPrEx>
              <w:tblW w:w="10793" w:type="dxa"/>
              <w:tblInd w:w="-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7" w:type="dxa"/>
          <w:cantSplit/>
          <w:trHeight w:val="528"/>
          <w:trPrChange w:id="127" w:author="vaclav krejci" w:date="2025-02-12T15:54:00Z" w16du:dateUtc="2025-02-12T14:54:00Z">
            <w:trPr>
              <w:gridBefore w:val="2"/>
              <w:gridAfter w:val="1"/>
              <w:wAfter w:w="7" w:type="dxa"/>
              <w:cantSplit/>
              <w:trHeight w:val="528"/>
            </w:trPr>
          </w:trPrChange>
        </w:trPr>
        <w:tc>
          <w:tcPr>
            <w:tcW w:w="1418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tcMar>
              <w:left w:w="57" w:type="dxa"/>
            </w:tcMar>
            <w:vAlign w:val="center"/>
            <w:tcPrChange w:id="128" w:author="vaclav krejci" w:date="2025-02-12T15:54:00Z" w16du:dateUtc="2025-02-12T14:54:00Z">
              <w:tcPr>
                <w:tcW w:w="1418" w:type="dxa"/>
                <w:gridSpan w:val="2"/>
                <w:tcBorders>
                  <w:top w:val="single" w:sz="12" w:space="0" w:color="auto"/>
                  <w:bottom w:val="dotted" w:sz="4" w:space="0" w:color="auto"/>
                  <w:right w:val="single" w:sz="4" w:space="0" w:color="auto"/>
                </w:tcBorders>
                <w:shd w:val="clear" w:color="auto" w:fill="F2F2F2"/>
                <w:tcMar>
                  <w:left w:w="57" w:type="dxa"/>
                </w:tcMar>
                <w:vAlign w:val="center"/>
              </w:tcPr>
            </w:tcPrChange>
          </w:tcPr>
          <w:p w14:paraId="5B6DBAFE" w14:textId="77777777" w:rsidR="00E16069" w:rsidRPr="000A2606" w:rsidRDefault="00E16069" w:rsidP="00E1606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2606">
              <w:rPr>
                <w:rFonts w:ascii="Arial" w:hAnsi="Arial" w:cs="Arial"/>
                <w:iCs/>
                <w:sz w:val="18"/>
                <w:szCs w:val="18"/>
              </w:rPr>
              <w:t>dosavadní stav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bottom"/>
            <w:tcPrChange w:id="129" w:author="vaclav krejci" w:date="2025-02-12T15:54:00Z" w16du:dateUtc="2025-02-12T14:54:00Z">
              <w:tcPr>
                <w:tcW w:w="992" w:type="dxa"/>
                <w:tcBorders>
                  <w:top w:val="single" w:sz="12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  <w:shd w:val="clear" w:color="auto" w:fill="F2F2F2"/>
                <w:vAlign w:val="bottom"/>
              </w:tcPr>
            </w:tcPrChange>
          </w:tcPr>
          <w:p w14:paraId="1BAB9943" w14:textId="091F9B9E" w:rsidR="00E16069" w:rsidRPr="00D26F27" w:rsidRDefault="00E16069" w:rsidP="00E16069">
            <w:pPr>
              <w:spacing w:line="360" w:lineRule="auto"/>
              <w:ind w:left="5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ins w:id="130" w:author="vaclav krejci" w:date="2025-02-12T15:51:00Z" w16du:dateUtc="2025-02-12T14:51:00Z">
              <w:r>
                <w:rPr>
                  <w:rFonts w:ascii="Arial" w:hAnsi="Arial" w:cs="Arial"/>
                  <w:b/>
                  <w:iCs/>
                  <w:sz w:val="20"/>
                  <w:szCs w:val="20"/>
                </w:rPr>
                <w:t>908/1</w:t>
              </w:r>
            </w:ins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bottom"/>
            <w:tcPrChange w:id="131" w:author="vaclav krejci" w:date="2025-02-12T15:54:00Z" w16du:dateUtc="2025-02-12T14:54:00Z">
              <w:tcPr>
                <w:tcW w:w="2126" w:type="dxa"/>
                <w:gridSpan w:val="2"/>
                <w:tcBorders>
                  <w:top w:val="single" w:sz="12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2F2F2"/>
                <w:vAlign w:val="bottom"/>
              </w:tcPr>
            </w:tcPrChange>
          </w:tcPr>
          <w:p w14:paraId="212363E7" w14:textId="41E4E886" w:rsidR="00E16069" w:rsidRPr="00D26F27" w:rsidRDefault="00E16069" w:rsidP="00E16069">
            <w:pPr>
              <w:spacing w:line="360" w:lineRule="auto"/>
              <w:ind w:left="57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bottom"/>
            <w:tcPrChange w:id="132" w:author="vaclav krejci" w:date="2025-02-12T15:54:00Z" w16du:dateUtc="2025-02-12T14:54:00Z">
              <w:tcPr>
                <w:tcW w:w="3138" w:type="dxa"/>
                <w:gridSpan w:val="2"/>
                <w:tcBorders>
                  <w:top w:val="single" w:sz="12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2F2F2"/>
                <w:vAlign w:val="bottom"/>
              </w:tcPr>
            </w:tcPrChange>
          </w:tcPr>
          <w:p w14:paraId="65BC501C" w14:textId="75B79A3A" w:rsidR="00E16069" w:rsidRPr="00D26F27" w:rsidRDefault="00E16069" w:rsidP="00E16069">
            <w:pPr>
              <w:spacing w:line="360" w:lineRule="auto"/>
              <w:ind w:left="57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3112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2F2F2"/>
            <w:vAlign w:val="bottom"/>
            <w:tcPrChange w:id="133" w:author="vaclav krejci" w:date="2025-02-12T15:54:00Z" w16du:dateUtc="2025-02-12T14:54:00Z">
              <w:tcPr>
                <w:tcW w:w="3112" w:type="dxa"/>
                <w:gridSpan w:val="3"/>
                <w:tcBorders>
                  <w:top w:val="single" w:sz="12" w:space="0" w:color="auto"/>
                  <w:left w:val="single" w:sz="4" w:space="0" w:color="auto"/>
                  <w:right w:val="single" w:sz="12" w:space="0" w:color="auto"/>
                </w:tcBorders>
                <w:shd w:val="clear" w:color="auto" w:fill="F2F2F2"/>
                <w:vAlign w:val="bottom"/>
              </w:tcPr>
            </w:tcPrChange>
          </w:tcPr>
          <w:p w14:paraId="045A2F0C" w14:textId="522E09D6" w:rsidR="00E16069" w:rsidRPr="001167C6" w:rsidRDefault="00E16069" w:rsidP="00E16069">
            <w:pPr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  <w:rPrChange w:id="134" w:author="vaclav krejci" w:date="2025-02-12T15:52:00Z" w16du:dateUtc="2025-02-12T14:52:00Z">
                  <w:rPr>
                    <w:rFonts w:ascii="Arial" w:hAnsi="Arial" w:cs="Arial"/>
                    <w:b/>
                    <w:iCs/>
                    <w:sz w:val="20"/>
                    <w:szCs w:val="20"/>
                  </w:rPr>
                </w:rPrChange>
              </w:rPr>
            </w:pPr>
            <w:ins w:id="135" w:author="vaclav krejci" w:date="2025-02-12T15:52:00Z" w16du:dateUtc="2025-02-12T14:52:00Z">
              <w:r>
                <w:rPr>
                  <w:rFonts w:ascii="Arial" w:hAnsi="Arial" w:cs="Arial"/>
                  <w:b/>
                  <w:iCs/>
                  <w:sz w:val="20"/>
                  <w:szCs w:val="20"/>
                </w:rPr>
                <w:t xml:space="preserve"> </w:t>
              </w:r>
            </w:ins>
            <w:ins w:id="136" w:author="vaclav krejci" w:date="2025-02-12T15:57:00Z" w16du:dateUtc="2025-02-12T14:57:00Z">
              <w:r>
                <w:rPr>
                  <w:rFonts w:ascii="Arial" w:hAnsi="Arial" w:cs="Arial"/>
                  <w:bCs/>
                  <w:iCs/>
                  <w:sz w:val="20"/>
                  <w:szCs w:val="20"/>
                </w:rPr>
                <w:t>c</w:t>
              </w:r>
              <w:r w:rsidRPr="00E9750E">
                <w:rPr>
                  <w:rFonts w:ascii="Arial" w:hAnsi="Arial" w:cs="Arial"/>
                  <w:bCs/>
                  <w:iCs/>
                  <w:sz w:val="20"/>
                  <w:szCs w:val="20"/>
                </w:rPr>
                <w:t>hráněné lož</w:t>
              </w:r>
              <w:r>
                <w:rPr>
                  <w:rFonts w:ascii="Arial" w:hAnsi="Arial" w:cs="Arial"/>
                  <w:bCs/>
                  <w:iCs/>
                  <w:sz w:val="20"/>
                  <w:szCs w:val="20"/>
                </w:rPr>
                <w:t xml:space="preserve">iskové </w:t>
              </w:r>
              <w:r w:rsidRPr="00E9750E">
                <w:rPr>
                  <w:rFonts w:ascii="Arial" w:hAnsi="Arial" w:cs="Arial"/>
                  <w:bCs/>
                  <w:iCs/>
                  <w:sz w:val="20"/>
                  <w:szCs w:val="20"/>
                </w:rPr>
                <w:t>území, ZPF</w:t>
              </w:r>
            </w:ins>
          </w:p>
        </w:tc>
      </w:tr>
      <w:tr w:rsidR="00E16069" w:rsidRPr="00971F7B" w14:paraId="5C8DDD1A" w14:textId="77777777" w:rsidTr="00E16069">
        <w:tblPrEx>
          <w:tblW w:w="10793" w:type="dxa"/>
          <w:tblInd w:w="-552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dotted" w:sz="4" w:space="0" w:color="auto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137" w:author="vaclav krejci" w:date="2025-02-12T15:54:00Z" w16du:dateUtc="2025-02-12T14:54:00Z">
            <w:tblPrEx>
              <w:tblW w:w="10793" w:type="dxa"/>
              <w:tblInd w:w="-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7" w:type="dxa"/>
          <w:cantSplit/>
          <w:trHeight w:val="557"/>
          <w:ins w:id="138" w:author="vaclav krejci" w:date="2025-02-12T15:52:00Z"/>
          <w:trPrChange w:id="139" w:author="vaclav krejci" w:date="2025-02-12T15:54:00Z" w16du:dateUtc="2025-02-12T14:54:00Z">
            <w:trPr>
              <w:gridBefore w:val="2"/>
              <w:gridAfter w:val="1"/>
              <w:wAfter w:w="7" w:type="dxa"/>
              <w:cantSplit/>
              <w:trHeight w:val="557"/>
            </w:trPr>
          </w:trPrChange>
        </w:trPr>
        <w:tc>
          <w:tcPr>
            <w:tcW w:w="1418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</w:tcMar>
            <w:vAlign w:val="center"/>
            <w:tcPrChange w:id="140" w:author="vaclav krejci" w:date="2025-02-12T15:54:00Z" w16du:dateUtc="2025-02-12T14:54:00Z">
              <w:tcPr>
                <w:tcW w:w="1418" w:type="dxa"/>
                <w:gridSpan w:val="2"/>
                <w:tcBorders>
                  <w:top w:val="single" w:sz="4" w:space="0" w:color="auto"/>
                  <w:bottom w:val="single" w:sz="12" w:space="0" w:color="auto"/>
                  <w:right w:val="single" w:sz="4" w:space="0" w:color="auto"/>
                </w:tcBorders>
                <w:tcMar>
                  <w:left w:w="57" w:type="dxa"/>
                </w:tcMar>
                <w:vAlign w:val="center"/>
              </w:tcPr>
            </w:tcPrChange>
          </w:tcPr>
          <w:p w14:paraId="6856D5CF" w14:textId="4476F83A" w:rsidR="00E16069" w:rsidRPr="000A2606" w:rsidRDefault="00E16069" w:rsidP="00E16069">
            <w:pPr>
              <w:jc w:val="center"/>
              <w:rPr>
                <w:ins w:id="141" w:author="vaclav krejci" w:date="2025-02-12T15:52:00Z" w16du:dateUtc="2025-02-12T14:52:00Z"/>
                <w:rFonts w:ascii="Arial" w:hAnsi="Arial" w:cs="Arial"/>
                <w:sz w:val="18"/>
                <w:szCs w:val="18"/>
              </w:rPr>
            </w:pPr>
            <w:ins w:id="142" w:author="vaclav krejci" w:date="2025-02-12T15:52:00Z" w16du:dateUtc="2025-02-12T14:52:00Z">
              <w:r w:rsidRPr="000A2606">
                <w:rPr>
                  <w:rFonts w:ascii="Arial" w:hAnsi="Arial" w:cs="Arial"/>
                  <w:sz w:val="18"/>
                  <w:szCs w:val="18"/>
                </w:rPr>
                <w:t>nový stav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tcPrChange w:id="143" w:author="vaclav krejci" w:date="2025-02-12T15:54:00Z" w16du:dateUtc="2025-02-12T14:54:00Z"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665552C5" w14:textId="0AB3A398" w:rsidR="00E16069" w:rsidRPr="00E16069" w:rsidRDefault="00E16069" w:rsidP="00E16069">
            <w:pPr>
              <w:spacing w:line="360" w:lineRule="auto"/>
              <w:ind w:left="57"/>
              <w:jc w:val="center"/>
              <w:rPr>
                <w:ins w:id="144" w:author="vaclav krejci" w:date="2025-02-12T15:52:00Z" w16du:dateUtc="2025-02-12T14:52:00Z"/>
                <w:rFonts w:ascii="Arial" w:hAnsi="Arial" w:cs="Arial"/>
                <w:bCs/>
                <w:sz w:val="20"/>
                <w:szCs w:val="20"/>
                <w:rPrChange w:id="145" w:author="vaclav krejci" w:date="2025-02-12T15:55:00Z" w16du:dateUtc="2025-02-12T14:55:00Z">
                  <w:rPr>
                    <w:ins w:id="146" w:author="vaclav krejci" w:date="2025-02-12T15:52:00Z" w16du:dateUtc="2025-02-12T14:52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  <w:ins w:id="147" w:author="vaclav krejci" w:date="2025-02-12T15:54:00Z" w16du:dateUtc="2025-02-12T14:54:00Z">
              <w:r w:rsidRPr="00E16069">
                <w:rPr>
                  <w:rFonts w:ascii="Arial" w:hAnsi="Arial" w:cs="Arial"/>
                  <w:bCs/>
                  <w:sz w:val="20"/>
                  <w:szCs w:val="20"/>
                  <w:rPrChange w:id="148" w:author="vaclav krejci" w:date="2025-02-12T15:55:00Z" w16du:dateUtc="2025-02-12T14:55:00Z">
                    <w:rPr>
                      <w:rFonts w:ascii="Arial" w:hAnsi="Arial" w:cs="Arial"/>
                      <w:b/>
                      <w:sz w:val="20"/>
                      <w:szCs w:val="20"/>
                    </w:rPr>
                  </w:rPrChange>
                </w:rPr>
                <w:t>908</w:t>
              </w:r>
            </w:ins>
            <w:ins w:id="149" w:author="vaclav krejci" w:date="2025-02-12T15:55:00Z" w16du:dateUtc="2025-02-12T14:55:00Z">
              <w:r w:rsidRPr="00E16069">
                <w:rPr>
                  <w:rFonts w:ascii="Arial" w:hAnsi="Arial" w:cs="Arial"/>
                  <w:bCs/>
                  <w:sz w:val="20"/>
                  <w:szCs w:val="20"/>
                  <w:rPrChange w:id="150" w:author="vaclav krejci" w:date="2025-02-12T15:55:00Z" w16du:dateUtc="2025-02-12T14:55:00Z">
                    <w:rPr>
                      <w:rFonts w:ascii="Arial" w:hAnsi="Arial" w:cs="Arial"/>
                      <w:b/>
                      <w:sz w:val="20"/>
                      <w:szCs w:val="20"/>
                    </w:rPr>
                  </w:rPrChange>
                </w:rPr>
                <w:t>/1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tcPrChange w:id="151" w:author="vaclav krejci" w:date="2025-02-12T15:54:00Z" w16du:dateUtc="2025-02-12T14:54:00Z">
              <w:tcPr>
                <w:tcW w:w="2126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725547F9" w14:textId="12FAAD9E" w:rsidR="00E16069" w:rsidRPr="00E16069" w:rsidRDefault="00E16069" w:rsidP="00E16069">
            <w:pPr>
              <w:spacing w:line="360" w:lineRule="auto"/>
              <w:rPr>
                <w:ins w:id="152" w:author="vaclav krejci" w:date="2025-02-12T15:52:00Z" w16du:dateUtc="2025-02-12T14:52:00Z"/>
                <w:rFonts w:ascii="Arial" w:hAnsi="Arial" w:cs="Arial"/>
                <w:bCs/>
                <w:sz w:val="20"/>
                <w:szCs w:val="20"/>
                <w:rPrChange w:id="153" w:author="vaclav krejci" w:date="2025-02-12T15:55:00Z" w16du:dateUtc="2025-02-12T14:55:00Z">
                  <w:rPr>
                    <w:ins w:id="154" w:author="vaclav krejci" w:date="2025-02-12T15:52:00Z" w16du:dateUtc="2025-02-12T14:52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31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tcPrChange w:id="155" w:author="vaclav krejci" w:date="2025-02-12T15:54:00Z" w16du:dateUtc="2025-02-12T14:54:00Z">
              <w:tcPr>
                <w:tcW w:w="3138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4CB717B0" w14:textId="1C8C22F3" w:rsidR="00E16069" w:rsidRPr="00D26F27" w:rsidRDefault="00E16069" w:rsidP="00E16069">
            <w:pPr>
              <w:spacing w:line="360" w:lineRule="auto"/>
              <w:ind w:left="57"/>
              <w:rPr>
                <w:ins w:id="156" w:author="vaclav krejci" w:date="2025-02-12T15:52:00Z" w16du:dateUtc="2025-02-12T14:52:00Z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bottom"/>
            <w:tcPrChange w:id="157" w:author="vaclav krejci" w:date="2025-02-12T15:54:00Z" w16du:dateUtc="2025-02-12T14:54:00Z">
              <w:tcPr>
                <w:tcW w:w="3112" w:type="dxa"/>
                <w:gridSpan w:val="3"/>
                <w:tcBorders>
                  <w:top w:val="single" w:sz="4" w:space="0" w:color="auto"/>
                  <w:left w:val="single" w:sz="4" w:space="0" w:color="auto"/>
                  <w:right w:val="single" w:sz="12" w:space="0" w:color="auto"/>
                </w:tcBorders>
                <w:vAlign w:val="bottom"/>
              </w:tcPr>
            </w:tcPrChange>
          </w:tcPr>
          <w:p w14:paraId="27149B13" w14:textId="471B45B5" w:rsidR="00E16069" w:rsidRPr="00D26F27" w:rsidRDefault="00574851" w:rsidP="00E16069">
            <w:pPr>
              <w:spacing w:line="360" w:lineRule="auto"/>
              <w:rPr>
                <w:ins w:id="158" w:author="vaclav krejci" w:date="2025-02-12T15:52:00Z" w16du:dateUtc="2025-02-12T14:52:00Z"/>
                <w:rFonts w:ascii="Arial" w:hAnsi="Arial" w:cs="Arial"/>
                <w:b/>
                <w:sz w:val="20"/>
                <w:szCs w:val="20"/>
              </w:rPr>
            </w:pPr>
            <w:ins w:id="159" w:author="vaclav krejci" w:date="2025-02-12T16:03:00Z" w16du:dateUtc="2025-02-12T15:03:00Z">
              <w:r>
                <w:rPr>
                  <w:rFonts w:ascii="Arial" w:hAnsi="Arial" w:cs="Arial"/>
                  <w:bCs/>
                  <w:iCs/>
                  <w:sz w:val="20"/>
                  <w:szCs w:val="20"/>
                </w:rPr>
                <w:t xml:space="preserve"> </w:t>
              </w:r>
              <w:r w:rsidRPr="00E9750E">
                <w:rPr>
                  <w:rFonts w:ascii="Arial" w:hAnsi="Arial" w:cs="Arial"/>
                  <w:bCs/>
                  <w:iCs/>
                  <w:sz w:val="20"/>
                  <w:szCs w:val="20"/>
                </w:rPr>
                <w:t>ZPF</w:t>
              </w:r>
            </w:ins>
          </w:p>
        </w:tc>
      </w:tr>
      <w:tr w:rsidR="00E16069" w:rsidRPr="00971F7B" w14:paraId="7A06F91E" w14:textId="77777777" w:rsidTr="00E16069">
        <w:tblPrEx>
          <w:tblW w:w="10793" w:type="dxa"/>
          <w:tblInd w:w="-552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dotted" w:sz="4" w:space="0" w:color="auto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160" w:author="vaclav krejci" w:date="2025-02-12T15:54:00Z" w16du:dateUtc="2025-02-12T14:54:00Z">
            <w:tblPrEx>
              <w:tblW w:w="10793" w:type="dxa"/>
              <w:tblInd w:w="-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7" w:type="dxa"/>
          <w:cantSplit/>
          <w:trHeight w:val="557"/>
          <w:trPrChange w:id="161" w:author="vaclav krejci" w:date="2025-02-12T15:54:00Z" w16du:dateUtc="2025-02-12T14:54:00Z">
            <w:trPr>
              <w:gridBefore w:val="2"/>
              <w:gridAfter w:val="1"/>
              <w:wAfter w:w="7" w:type="dxa"/>
              <w:cantSplit/>
              <w:trHeight w:val="557"/>
            </w:trPr>
          </w:trPrChange>
        </w:trPr>
        <w:tc>
          <w:tcPr>
            <w:tcW w:w="1418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</w:tcMar>
            <w:vAlign w:val="center"/>
            <w:tcPrChange w:id="162" w:author="vaclav krejci" w:date="2025-02-12T15:54:00Z" w16du:dateUtc="2025-02-12T14:54:00Z">
              <w:tcPr>
                <w:tcW w:w="1418" w:type="dxa"/>
                <w:gridSpan w:val="2"/>
                <w:tcBorders>
                  <w:top w:val="single" w:sz="4" w:space="0" w:color="auto"/>
                  <w:bottom w:val="single" w:sz="12" w:space="0" w:color="auto"/>
                  <w:right w:val="single" w:sz="4" w:space="0" w:color="auto"/>
                </w:tcBorders>
                <w:tcMar>
                  <w:left w:w="57" w:type="dxa"/>
                </w:tcMar>
                <w:vAlign w:val="center"/>
              </w:tcPr>
            </w:tcPrChange>
          </w:tcPr>
          <w:p w14:paraId="265CD276" w14:textId="03E11374" w:rsidR="00E16069" w:rsidRPr="000A2606" w:rsidRDefault="00E16069" w:rsidP="00E160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63" w:author="vaclav krejci" w:date="2025-02-12T15:52:00Z" w16du:dateUtc="2025-02-12T14:52:00Z">
              <w:r w:rsidRPr="000A2606" w:rsidDel="00E16069">
                <w:rPr>
                  <w:rFonts w:ascii="Arial" w:hAnsi="Arial" w:cs="Arial"/>
                  <w:sz w:val="18"/>
                  <w:szCs w:val="18"/>
                </w:rPr>
                <w:delText>nový stav</w:delText>
              </w:r>
            </w:del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tcPrChange w:id="164" w:author="vaclav krejci" w:date="2025-02-12T15:54:00Z" w16du:dateUtc="2025-02-12T14:54:00Z"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5202B329" w14:textId="0CCDF3BC" w:rsidR="00E16069" w:rsidRPr="00E16069" w:rsidRDefault="00E16069" w:rsidP="00E16069">
            <w:pPr>
              <w:spacing w:line="360" w:lineRule="auto"/>
              <w:ind w:left="57"/>
              <w:jc w:val="center"/>
              <w:rPr>
                <w:rFonts w:ascii="Arial" w:hAnsi="Arial" w:cs="Arial"/>
                <w:bCs/>
                <w:sz w:val="20"/>
                <w:szCs w:val="20"/>
                <w:rPrChange w:id="165" w:author="vaclav krejci" w:date="2025-02-12T15:55:00Z" w16du:dateUtc="2025-02-12T14:55:00Z">
                  <w:rPr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  <w:ins w:id="166" w:author="vaclav krejci" w:date="2025-02-12T15:55:00Z" w16du:dateUtc="2025-02-12T14:55:00Z">
              <w:r w:rsidRPr="00E16069">
                <w:rPr>
                  <w:rFonts w:ascii="Arial" w:hAnsi="Arial" w:cs="Arial"/>
                  <w:bCs/>
                  <w:sz w:val="20"/>
                  <w:szCs w:val="20"/>
                  <w:rPrChange w:id="167" w:author="vaclav krejci" w:date="2025-02-12T15:55:00Z" w16du:dateUtc="2025-02-12T14:55:00Z">
                    <w:rPr>
                      <w:rFonts w:ascii="Arial" w:hAnsi="Arial" w:cs="Arial"/>
                      <w:b/>
                      <w:sz w:val="20"/>
                      <w:szCs w:val="20"/>
                    </w:rPr>
                  </w:rPrChange>
                </w:rPr>
                <w:t>908/9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tcPrChange w:id="168" w:author="vaclav krejci" w:date="2025-02-12T15:54:00Z" w16du:dateUtc="2025-02-12T14:54:00Z">
              <w:tcPr>
                <w:tcW w:w="2126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4CA011DF" w14:textId="0F431C2B" w:rsidR="00E16069" w:rsidRPr="00D26F27" w:rsidRDefault="00E16069" w:rsidP="00E1606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tcPrChange w:id="169" w:author="vaclav krejci" w:date="2025-02-12T15:54:00Z" w16du:dateUtc="2025-02-12T14:54:00Z">
              <w:tcPr>
                <w:tcW w:w="3138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33DA7A05" w14:textId="52B403AE" w:rsidR="00E16069" w:rsidRPr="00D26F27" w:rsidRDefault="00E16069" w:rsidP="00E16069">
            <w:pPr>
              <w:spacing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bottom"/>
            <w:tcPrChange w:id="170" w:author="vaclav krejci" w:date="2025-02-12T15:54:00Z" w16du:dateUtc="2025-02-12T14:54:00Z">
              <w:tcPr>
                <w:tcW w:w="3112" w:type="dxa"/>
                <w:gridSpan w:val="3"/>
                <w:tcBorders>
                  <w:top w:val="single" w:sz="4" w:space="0" w:color="auto"/>
                  <w:left w:val="single" w:sz="4" w:space="0" w:color="auto"/>
                  <w:right w:val="single" w:sz="12" w:space="0" w:color="auto"/>
                </w:tcBorders>
                <w:vAlign w:val="bottom"/>
              </w:tcPr>
            </w:tcPrChange>
          </w:tcPr>
          <w:p w14:paraId="5F87DBC5" w14:textId="66241688" w:rsidR="00E16069" w:rsidRPr="00D26F27" w:rsidRDefault="00574851" w:rsidP="00E1606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ins w:id="171" w:author="vaclav krejci" w:date="2025-02-12T16:03:00Z" w16du:dateUtc="2025-02-12T15:03:00Z">
              <w:r>
                <w:rPr>
                  <w:rFonts w:ascii="Arial" w:hAnsi="Arial" w:cs="Arial"/>
                  <w:bCs/>
                  <w:iCs/>
                  <w:sz w:val="20"/>
                  <w:szCs w:val="20"/>
                </w:rPr>
                <w:t xml:space="preserve"> </w:t>
              </w:r>
              <w:r w:rsidRPr="00E9750E">
                <w:rPr>
                  <w:rFonts w:ascii="Arial" w:hAnsi="Arial" w:cs="Arial"/>
                  <w:bCs/>
                  <w:iCs/>
                  <w:sz w:val="20"/>
                  <w:szCs w:val="20"/>
                </w:rPr>
                <w:t>ZPF</w:t>
              </w:r>
            </w:ins>
          </w:p>
        </w:tc>
      </w:tr>
      <w:tr w:rsidR="00E16069" w:rsidRPr="00971F7B" w14:paraId="74DAC1F7" w14:textId="77777777" w:rsidTr="00E16069">
        <w:tblPrEx>
          <w:tblW w:w="10793" w:type="dxa"/>
          <w:tblInd w:w="-552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dotted" w:sz="4" w:space="0" w:color="auto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172" w:author="vaclav krejci" w:date="2025-02-12T15:54:00Z" w16du:dateUtc="2025-02-12T14:54:00Z">
            <w:tblPrEx>
              <w:tblW w:w="10793" w:type="dxa"/>
              <w:tblInd w:w="-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7" w:type="dxa"/>
          <w:cantSplit/>
          <w:trHeight w:val="557"/>
          <w:ins w:id="173" w:author="vaclav krejci" w:date="2025-02-12T15:52:00Z"/>
          <w:trPrChange w:id="174" w:author="vaclav krejci" w:date="2025-02-12T15:54:00Z" w16du:dateUtc="2025-02-12T14:54:00Z">
            <w:trPr>
              <w:gridBefore w:val="2"/>
              <w:gridAfter w:val="1"/>
              <w:wAfter w:w="7" w:type="dxa"/>
              <w:cantSplit/>
              <w:trHeight w:val="557"/>
            </w:trPr>
          </w:trPrChange>
        </w:trPr>
        <w:tc>
          <w:tcPr>
            <w:tcW w:w="1418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</w:tcMar>
            <w:vAlign w:val="center"/>
            <w:tcPrChange w:id="175" w:author="vaclav krejci" w:date="2025-02-12T15:54:00Z" w16du:dateUtc="2025-02-12T14:54:00Z">
              <w:tcPr>
                <w:tcW w:w="1418" w:type="dxa"/>
                <w:gridSpan w:val="2"/>
                <w:tcBorders>
                  <w:top w:val="single" w:sz="4" w:space="0" w:color="auto"/>
                  <w:bottom w:val="single" w:sz="12" w:space="0" w:color="auto"/>
                  <w:right w:val="single" w:sz="4" w:space="0" w:color="auto"/>
                </w:tcBorders>
                <w:tcMar>
                  <w:left w:w="57" w:type="dxa"/>
                </w:tcMar>
                <w:vAlign w:val="center"/>
              </w:tcPr>
            </w:tcPrChange>
          </w:tcPr>
          <w:p w14:paraId="7DE06952" w14:textId="77777777" w:rsidR="00E16069" w:rsidRPr="000A2606" w:rsidDel="00E16069" w:rsidRDefault="00E16069" w:rsidP="00E16069">
            <w:pPr>
              <w:jc w:val="center"/>
              <w:rPr>
                <w:ins w:id="176" w:author="vaclav krejci" w:date="2025-02-12T15:52:00Z" w16du:dateUtc="2025-02-12T14:5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tcPrChange w:id="177" w:author="vaclav krejci" w:date="2025-02-12T15:54:00Z" w16du:dateUtc="2025-02-12T14:54:00Z"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25356421" w14:textId="70803FDA" w:rsidR="00E16069" w:rsidRPr="00E16069" w:rsidRDefault="00E16069" w:rsidP="00E16069">
            <w:pPr>
              <w:spacing w:line="360" w:lineRule="auto"/>
              <w:ind w:left="57"/>
              <w:jc w:val="center"/>
              <w:rPr>
                <w:ins w:id="178" w:author="vaclav krejci" w:date="2025-02-12T15:52:00Z" w16du:dateUtc="2025-02-12T14:52:00Z"/>
                <w:rFonts w:ascii="Arial" w:hAnsi="Arial" w:cs="Arial"/>
                <w:bCs/>
                <w:sz w:val="20"/>
                <w:szCs w:val="20"/>
                <w:rPrChange w:id="179" w:author="vaclav krejci" w:date="2025-02-12T15:55:00Z" w16du:dateUtc="2025-02-12T14:55:00Z">
                  <w:rPr>
                    <w:ins w:id="180" w:author="vaclav krejci" w:date="2025-02-12T15:52:00Z" w16du:dateUtc="2025-02-12T14:52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  <w:ins w:id="181" w:author="vaclav krejci" w:date="2025-02-12T15:55:00Z" w16du:dateUtc="2025-02-12T14:55:00Z">
              <w:r w:rsidRPr="00E16069">
                <w:rPr>
                  <w:rFonts w:ascii="Arial" w:hAnsi="Arial" w:cs="Arial"/>
                  <w:bCs/>
                  <w:sz w:val="20"/>
                  <w:szCs w:val="20"/>
                  <w:rPrChange w:id="182" w:author="vaclav krejci" w:date="2025-02-12T15:55:00Z" w16du:dateUtc="2025-02-12T14:55:00Z">
                    <w:rPr>
                      <w:rFonts w:ascii="Arial" w:hAnsi="Arial" w:cs="Arial"/>
                      <w:b/>
                      <w:sz w:val="20"/>
                      <w:szCs w:val="20"/>
                    </w:rPr>
                  </w:rPrChange>
                </w:rPr>
                <w:t>908/10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tcPrChange w:id="183" w:author="vaclav krejci" w:date="2025-02-12T15:54:00Z" w16du:dateUtc="2025-02-12T14:54:00Z">
              <w:tcPr>
                <w:tcW w:w="2126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0C4F0ADA" w14:textId="08315918" w:rsidR="00E16069" w:rsidRPr="00D26F27" w:rsidRDefault="00E16069" w:rsidP="00E16069">
            <w:pPr>
              <w:spacing w:line="360" w:lineRule="auto"/>
              <w:rPr>
                <w:ins w:id="184" w:author="vaclav krejci" w:date="2025-02-12T15:52:00Z" w16du:dateUtc="2025-02-12T14:52:00Z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tcPrChange w:id="185" w:author="vaclav krejci" w:date="2025-02-12T15:54:00Z" w16du:dateUtc="2025-02-12T14:54:00Z">
              <w:tcPr>
                <w:tcW w:w="3138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4F5FFDE6" w14:textId="50F67306" w:rsidR="00E16069" w:rsidRPr="00D26F27" w:rsidRDefault="00E16069" w:rsidP="00E16069">
            <w:pPr>
              <w:spacing w:line="360" w:lineRule="auto"/>
              <w:ind w:left="57"/>
              <w:rPr>
                <w:ins w:id="186" w:author="vaclav krejci" w:date="2025-02-12T15:52:00Z" w16du:dateUtc="2025-02-12T14:52:00Z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bottom"/>
            <w:tcPrChange w:id="187" w:author="vaclav krejci" w:date="2025-02-12T15:54:00Z" w16du:dateUtc="2025-02-12T14:54:00Z">
              <w:tcPr>
                <w:tcW w:w="3112" w:type="dxa"/>
                <w:gridSpan w:val="3"/>
                <w:tcBorders>
                  <w:top w:val="single" w:sz="4" w:space="0" w:color="auto"/>
                  <w:left w:val="single" w:sz="4" w:space="0" w:color="auto"/>
                  <w:right w:val="single" w:sz="12" w:space="0" w:color="auto"/>
                </w:tcBorders>
                <w:vAlign w:val="bottom"/>
              </w:tcPr>
            </w:tcPrChange>
          </w:tcPr>
          <w:p w14:paraId="309C3CF1" w14:textId="4B39B1E5" w:rsidR="00E16069" w:rsidRPr="00D26F27" w:rsidRDefault="00574851" w:rsidP="00E16069">
            <w:pPr>
              <w:spacing w:line="360" w:lineRule="auto"/>
              <w:rPr>
                <w:ins w:id="188" w:author="vaclav krejci" w:date="2025-02-12T15:52:00Z" w16du:dateUtc="2025-02-12T14:52:00Z"/>
                <w:rFonts w:ascii="Arial" w:hAnsi="Arial" w:cs="Arial"/>
                <w:b/>
                <w:sz w:val="20"/>
                <w:szCs w:val="20"/>
              </w:rPr>
            </w:pPr>
            <w:ins w:id="189" w:author="vaclav krejci" w:date="2025-02-12T16:03:00Z" w16du:dateUtc="2025-02-12T15:03:00Z">
              <w:r w:rsidRPr="00E9750E">
                <w:rPr>
                  <w:rFonts w:ascii="Arial" w:hAnsi="Arial" w:cs="Arial"/>
                  <w:bCs/>
                  <w:iCs/>
                  <w:sz w:val="20"/>
                  <w:szCs w:val="20"/>
                </w:rPr>
                <w:t>Z</w:t>
              </w:r>
              <w:r>
                <w:rPr>
                  <w:rFonts w:ascii="Arial" w:hAnsi="Arial" w:cs="Arial"/>
                  <w:bCs/>
                  <w:iCs/>
                  <w:sz w:val="20"/>
                  <w:szCs w:val="20"/>
                </w:rPr>
                <w:t xml:space="preserve"> </w:t>
              </w:r>
              <w:r w:rsidRPr="00E9750E">
                <w:rPr>
                  <w:rFonts w:ascii="Arial" w:hAnsi="Arial" w:cs="Arial"/>
                  <w:bCs/>
                  <w:iCs/>
                  <w:sz w:val="20"/>
                  <w:szCs w:val="20"/>
                </w:rPr>
                <w:t>PF</w:t>
              </w:r>
            </w:ins>
          </w:p>
        </w:tc>
      </w:tr>
      <w:tr w:rsidR="00E16069" w:rsidRPr="00971F7B" w14:paraId="2CAB1D40" w14:textId="77777777" w:rsidTr="00E16069">
        <w:tblPrEx>
          <w:tblW w:w="10793" w:type="dxa"/>
          <w:tblInd w:w="-552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dotted" w:sz="4" w:space="0" w:color="auto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190" w:author="vaclav krejci" w:date="2025-02-12T15:54:00Z" w16du:dateUtc="2025-02-12T14:54:00Z">
            <w:tblPrEx>
              <w:tblW w:w="10793" w:type="dxa"/>
              <w:tblInd w:w="-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7" w:type="dxa"/>
          <w:cantSplit/>
          <w:trHeight w:val="557"/>
          <w:ins w:id="191" w:author="vaclav krejci" w:date="2025-02-12T15:53:00Z"/>
          <w:trPrChange w:id="192" w:author="vaclav krejci" w:date="2025-02-12T15:54:00Z" w16du:dateUtc="2025-02-12T14:54:00Z">
            <w:trPr>
              <w:gridBefore w:val="2"/>
              <w:gridAfter w:val="1"/>
              <w:wAfter w:w="7" w:type="dxa"/>
              <w:cantSplit/>
              <w:trHeight w:val="557"/>
            </w:trPr>
          </w:trPrChange>
        </w:trPr>
        <w:tc>
          <w:tcPr>
            <w:tcW w:w="1418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</w:tcMar>
            <w:vAlign w:val="center"/>
            <w:tcPrChange w:id="193" w:author="vaclav krejci" w:date="2025-02-12T15:54:00Z" w16du:dateUtc="2025-02-12T14:54:00Z">
              <w:tcPr>
                <w:tcW w:w="1418" w:type="dxa"/>
                <w:gridSpan w:val="2"/>
                <w:tcBorders>
                  <w:top w:val="single" w:sz="4" w:space="0" w:color="auto"/>
                  <w:bottom w:val="single" w:sz="12" w:space="0" w:color="auto"/>
                  <w:right w:val="single" w:sz="4" w:space="0" w:color="auto"/>
                </w:tcBorders>
                <w:tcMar>
                  <w:left w:w="57" w:type="dxa"/>
                </w:tcMar>
                <w:vAlign w:val="center"/>
              </w:tcPr>
            </w:tcPrChange>
          </w:tcPr>
          <w:p w14:paraId="703B1F65" w14:textId="77777777" w:rsidR="00E16069" w:rsidRPr="000A2606" w:rsidDel="00E16069" w:rsidRDefault="00E16069" w:rsidP="00E16069">
            <w:pPr>
              <w:jc w:val="center"/>
              <w:rPr>
                <w:ins w:id="194" w:author="vaclav krejci" w:date="2025-02-12T15:53:00Z" w16du:dateUtc="2025-02-12T14:53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tcPrChange w:id="195" w:author="vaclav krejci" w:date="2025-02-12T15:54:00Z" w16du:dateUtc="2025-02-12T14:54:00Z"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27305FD4" w14:textId="256A5B39" w:rsidR="00E16069" w:rsidRPr="00E16069" w:rsidRDefault="00E16069" w:rsidP="00E16069">
            <w:pPr>
              <w:spacing w:line="360" w:lineRule="auto"/>
              <w:ind w:left="57"/>
              <w:jc w:val="center"/>
              <w:rPr>
                <w:ins w:id="196" w:author="vaclav krejci" w:date="2025-02-12T15:53:00Z" w16du:dateUtc="2025-02-12T14:53:00Z"/>
                <w:rFonts w:ascii="Arial" w:hAnsi="Arial" w:cs="Arial"/>
                <w:bCs/>
                <w:sz w:val="20"/>
                <w:szCs w:val="20"/>
                <w:rPrChange w:id="197" w:author="vaclav krejci" w:date="2025-02-12T15:55:00Z" w16du:dateUtc="2025-02-12T14:55:00Z">
                  <w:rPr>
                    <w:ins w:id="198" w:author="vaclav krejci" w:date="2025-02-12T15:53:00Z" w16du:dateUtc="2025-02-12T14:53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  <w:ins w:id="199" w:author="vaclav krejci" w:date="2025-02-12T15:55:00Z" w16du:dateUtc="2025-02-12T14:55:00Z">
              <w:r>
                <w:rPr>
                  <w:rFonts w:ascii="Arial" w:hAnsi="Arial" w:cs="Arial"/>
                  <w:bCs/>
                  <w:sz w:val="20"/>
                  <w:szCs w:val="20"/>
                </w:rPr>
                <w:t>908/11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tcPrChange w:id="200" w:author="vaclav krejci" w:date="2025-02-12T15:54:00Z" w16du:dateUtc="2025-02-12T14:54:00Z">
              <w:tcPr>
                <w:tcW w:w="2126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05D8FE7E" w14:textId="7D498B74" w:rsidR="00E16069" w:rsidRPr="00D26F27" w:rsidRDefault="00E16069" w:rsidP="00E16069">
            <w:pPr>
              <w:spacing w:line="360" w:lineRule="auto"/>
              <w:rPr>
                <w:ins w:id="201" w:author="vaclav krejci" w:date="2025-02-12T15:53:00Z" w16du:dateUtc="2025-02-12T14:53:00Z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tcPrChange w:id="202" w:author="vaclav krejci" w:date="2025-02-12T15:54:00Z" w16du:dateUtc="2025-02-12T14:54:00Z">
              <w:tcPr>
                <w:tcW w:w="3138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70A7DD45" w14:textId="7453A992" w:rsidR="00E16069" w:rsidRPr="00D26F27" w:rsidRDefault="00E16069" w:rsidP="00E16069">
            <w:pPr>
              <w:spacing w:line="360" w:lineRule="auto"/>
              <w:ind w:left="57"/>
              <w:rPr>
                <w:ins w:id="203" w:author="vaclav krejci" w:date="2025-02-12T15:53:00Z" w16du:dateUtc="2025-02-12T14:53:00Z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bottom"/>
            <w:tcPrChange w:id="204" w:author="vaclav krejci" w:date="2025-02-12T15:54:00Z" w16du:dateUtc="2025-02-12T14:54:00Z">
              <w:tcPr>
                <w:tcW w:w="3112" w:type="dxa"/>
                <w:gridSpan w:val="3"/>
                <w:tcBorders>
                  <w:top w:val="single" w:sz="4" w:space="0" w:color="auto"/>
                  <w:left w:val="single" w:sz="4" w:space="0" w:color="auto"/>
                  <w:right w:val="single" w:sz="12" w:space="0" w:color="auto"/>
                </w:tcBorders>
                <w:vAlign w:val="bottom"/>
              </w:tcPr>
            </w:tcPrChange>
          </w:tcPr>
          <w:p w14:paraId="72E0946D" w14:textId="6E36D202" w:rsidR="00E16069" w:rsidRPr="00D26F27" w:rsidRDefault="00574851" w:rsidP="00E16069">
            <w:pPr>
              <w:spacing w:line="360" w:lineRule="auto"/>
              <w:rPr>
                <w:ins w:id="205" w:author="vaclav krejci" w:date="2025-02-12T15:53:00Z" w16du:dateUtc="2025-02-12T14:53:00Z"/>
                <w:rFonts w:ascii="Arial" w:hAnsi="Arial" w:cs="Arial"/>
                <w:b/>
                <w:sz w:val="20"/>
                <w:szCs w:val="20"/>
              </w:rPr>
            </w:pPr>
            <w:ins w:id="206" w:author="vaclav krejci" w:date="2025-02-12T16:03:00Z" w16du:dateUtc="2025-02-12T15:03:00Z">
              <w:r>
                <w:rPr>
                  <w:rFonts w:ascii="Arial" w:hAnsi="Arial" w:cs="Arial"/>
                  <w:bCs/>
                  <w:iCs/>
                  <w:sz w:val="20"/>
                  <w:szCs w:val="20"/>
                </w:rPr>
                <w:t xml:space="preserve"> </w:t>
              </w:r>
              <w:r w:rsidRPr="00E9750E">
                <w:rPr>
                  <w:rFonts w:ascii="Arial" w:hAnsi="Arial" w:cs="Arial"/>
                  <w:bCs/>
                  <w:iCs/>
                  <w:sz w:val="20"/>
                  <w:szCs w:val="20"/>
                </w:rPr>
                <w:t>ZPF</w:t>
              </w:r>
            </w:ins>
          </w:p>
        </w:tc>
      </w:tr>
      <w:tr w:rsidR="00E16069" w:rsidRPr="00971F7B" w14:paraId="3D8A1F02" w14:textId="77777777" w:rsidTr="00E16069">
        <w:trPr>
          <w:gridAfter w:val="1"/>
          <w:wAfter w:w="7" w:type="dxa"/>
          <w:cantSplit/>
          <w:trHeight w:val="557"/>
          <w:ins w:id="207" w:author="vaclav krejci" w:date="2025-02-12T15:56:00Z"/>
        </w:trPr>
        <w:tc>
          <w:tcPr>
            <w:tcW w:w="1418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14:paraId="382AB45D" w14:textId="77777777" w:rsidR="00E16069" w:rsidRPr="000A2606" w:rsidDel="00E16069" w:rsidRDefault="00E16069" w:rsidP="00E16069">
            <w:pPr>
              <w:jc w:val="center"/>
              <w:rPr>
                <w:ins w:id="208" w:author="vaclav krejci" w:date="2025-02-12T15:56:00Z" w16du:dateUtc="2025-02-12T14:56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9562AB3" w14:textId="1C864B88" w:rsidR="00E16069" w:rsidRDefault="00E16069" w:rsidP="00E16069">
            <w:pPr>
              <w:spacing w:line="360" w:lineRule="auto"/>
              <w:ind w:left="57"/>
              <w:jc w:val="center"/>
              <w:rPr>
                <w:ins w:id="209" w:author="vaclav krejci" w:date="2025-02-12T15:56:00Z" w16du:dateUtc="2025-02-12T14:56:00Z"/>
                <w:rFonts w:ascii="Arial" w:hAnsi="Arial" w:cs="Arial"/>
                <w:bCs/>
                <w:sz w:val="20"/>
                <w:szCs w:val="20"/>
              </w:rPr>
            </w:pPr>
            <w:ins w:id="210" w:author="vaclav krejci" w:date="2025-02-12T15:56:00Z" w16du:dateUtc="2025-02-12T14:56:00Z">
              <w:r>
                <w:rPr>
                  <w:rFonts w:ascii="Arial" w:hAnsi="Arial" w:cs="Arial"/>
                  <w:bCs/>
                  <w:sz w:val="20"/>
                  <w:szCs w:val="20"/>
                </w:rPr>
                <w:t>908/12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9B109D7" w14:textId="4428C26C" w:rsidR="00E16069" w:rsidRPr="00D26F27" w:rsidRDefault="00E16069" w:rsidP="00E16069">
            <w:pPr>
              <w:spacing w:line="360" w:lineRule="auto"/>
              <w:rPr>
                <w:ins w:id="211" w:author="vaclav krejci" w:date="2025-02-12T15:56:00Z" w16du:dateUtc="2025-02-12T14:56:00Z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77D35DC3" w14:textId="0B0A4D4F" w:rsidR="00E16069" w:rsidRPr="00D26F27" w:rsidRDefault="00E16069" w:rsidP="00E16069">
            <w:pPr>
              <w:spacing w:line="360" w:lineRule="auto"/>
              <w:ind w:left="57"/>
              <w:rPr>
                <w:ins w:id="212" w:author="vaclav krejci" w:date="2025-02-12T15:56:00Z" w16du:dateUtc="2025-02-12T14:56:00Z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14:paraId="02C0E7D2" w14:textId="2C81D7C9" w:rsidR="00E16069" w:rsidRPr="00D26F27" w:rsidRDefault="00E16069" w:rsidP="00E16069">
            <w:pPr>
              <w:spacing w:line="360" w:lineRule="auto"/>
              <w:rPr>
                <w:ins w:id="213" w:author="vaclav krejci" w:date="2025-02-12T15:56:00Z" w16du:dateUtc="2025-02-12T14:56:00Z"/>
                <w:rFonts w:ascii="Arial" w:hAnsi="Arial" w:cs="Arial"/>
                <w:b/>
                <w:sz w:val="20"/>
                <w:szCs w:val="20"/>
              </w:rPr>
            </w:pPr>
            <w:ins w:id="214" w:author="vaclav krejci" w:date="2025-02-12T15:59:00Z" w16du:dateUtc="2025-02-12T14:59:00Z">
              <w:r>
                <w:rPr>
                  <w:rFonts w:ascii="Arial" w:hAnsi="Arial" w:cs="Arial"/>
                  <w:bCs/>
                  <w:iCs/>
                  <w:sz w:val="20"/>
                  <w:szCs w:val="20"/>
                </w:rPr>
                <w:t xml:space="preserve"> </w:t>
              </w:r>
            </w:ins>
            <w:ins w:id="215" w:author="vaclav krejci" w:date="2025-02-12T15:58:00Z" w16du:dateUtc="2025-02-12T14:58:00Z">
              <w:r w:rsidRPr="00E9750E">
                <w:rPr>
                  <w:rFonts w:ascii="Arial" w:hAnsi="Arial" w:cs="Arial"/>
                  <w:bCs/>
                  <w:iCs/>
                  <w:sz w:val="20"/>
                  <w:szCs w:val="20"/>
                </w:rPr>
                <w:t>ZPF</w:t>
              </w:r>
            </w:ins>
          </w:p>
        </w:tc>
      </w:tr>
      <w:tr w:rsidR="00E16069" w:rsidRPr="00971F7B" w14:paraId="4F9A5EFE" w14:textId="77777777" w:rsidTr="00E16069">
        <w:tblPrEx>
          <w:tblW w:w="10793" w:type="dxa"/>
          <w:tblInd w:w="-552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dotted" w:sz="4" w:space="0" w:color="auto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216" w:author="vaclav krejci" w:date="2025-02-12T15:54:00Z" w16du:dateUtc="2025-02-12T14:54:00Z">
            <w:tblPrEx>
              <w:tblW w:w="10793" w:type="dxa"/>
              <w:tblInd w:w="-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7" w:type="dxa"/>
          <w:cantSplit/>
          <w:trHeight w:val="557"/>
          <w:ins w:id="217" w:author="vaclav krejci" w:date="2025-02-12T15:53:00Z"/>
          <w:trPrChange w:id="218" w:author="vaclav krejci" w:date="2025-02-12T15:54:00Z" w16du:dateUtc="2025-02-12T14:54:00Z">
            <w:trPr>
              <w:gridBefore w:val="2"/>
              <w:gridAfter w:val="1"/>
              <w:wAfter w:w="7" w:type="dxa"/>
              <w:cantSplit/>
              <w:trHeight w:val="557"/>
            </w:trPr>
          </w:trPrChange>
        </w:trPr>
        <w:tc>
          <w:tcPr>
            <w:tcW w:w="1418" w:type="dxa"/>
            <w:tcBorders>
              <w:top w:val="single" w:sz="8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</w:tcMar>
            <w:vAlign w:val="center"/>
            <w:tcPrChange w:id="219" w:author="vaclav krejci" w:date="2025-02-12T15:54:00Z" w16du:dateUtc="2025-02-12T14:54:00Z">
              <w:tcPr>
                <w:tcW w:w="1418" w:type="dxa"/>
                <w:gridSpan w:val="2"/>
                <w:tcBorders>
                  <w:top w:val="single" w:sz="4" w:space="0" w:color="auto"/>
                  <w:bottom w:val="single" w:sz="12" w:space="0" w:color="auto"/>
                  <w:right w:val="single" w:sz="4" w:space="0" w:color="auto"/>
                </w:tcBorders>
                <w:tcMar>
                  <w:left w:w="57" w:type="dxa"/>
                </w:tcMar>
                <w:vAlign w:val="center"/>
              </w:tcPr>
            </w:tcPrChange>
          </w:tcPr>
          <w:p w14:paraId="32341282" w14:textId="77777777" w:rsidR="00E16069" w:rsidRPr="000A2606" w:rsidDel="00E16069" w:rsidRDefault="00E16069" w:rsidP="00E16069">
            <w:pPr>
              <w:jc w:val="center"/>
              <w:rPr>
                <w:ins w:id="220" w:author="vaclav krejci" w:date="2025-02-12T15:53:00Z" w16du:dateUtc="2025-02-12T14:53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tcPrChange w:id="221" w:author="vaclav krejci" w:date="2025-02-12T15:54:00Z" w16du:dateUtc="2025-02-12T14:54:00Z"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12B6DE8B" w14:textId="3E6E001E" w:rsidR="00E16069" w:rsidRPr="00E16069" w:rsidRDefault="00E16069" w:rsidP="00E16069">
            <w:pPr>
              <w:spacing w:line="360" w:lineRule="auto"/>
              <w:ind w:left="57"/>
              <w:jc w:val="center"/>
              <w:rPr>
                <w:ins w:id="222" w:author="vaclav krejci" w:date="2025-02-12T15:53:00Z" w16du:dateUtc="2025-02-12T14:53:00Z"/>
                <w:rFonts w:ascii="Arial" w:hAnsi="Arial" w:cs="Arial"/>
                <w:bCs/>
                <w:sz w:val="20"/>
                <w:szCs w:val="20"/>
                <w:rPrChange w:id="223" w:author="vaclav krejci" w:date="2025-02-12T15:56:00Z" w16du:dateUtc="2025-02-12T14:56:00Z">
                  <w:rPr>
                    <w:ins w:id="224" w:author="vaclav krejci" w:date="2025-02-12T15:53:00Z" w16du:dateUtc="2025-02-12T14:53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  <w:ins w:id="225" w:author="vaclav krejci" w:date="2025-02-12T15:56:00Z" w16du:dateUtc="2025-02-12T14:56:00Z">
              <w:r w:rsidRPr="00E16069">
                <w:rPr>
                  <w:rFonts w:ascii="Arial" w:hAnsi="Arial" w:cs="Arial"/>
                  <w:bCs/>
                  <w:sz w:val="20"/>
                  <w:szCs w:val="20"/>
                  <w:rPrChange w:id="226" w:author="vaclav krejci" w:date="2025-02-12T15:56:00Z" w16du:dateUtc="2025-02-12T14:56:00Z">
                    <w:rPr>
                      <w:rFonts w:ascii="Arial" w:hAnsi="Arial" w:cs="Arial"/>
                      <w:b/>
                      <w:sz w:val="20"/>
                      <w:szCs w:val="20"/>
                    </w:rPr>
                  </w:rPrChange>
                </w:rPr>
                <w:t>908/13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tcPrChange w:id="227" w:author="vaclav krejci" w:date="2025-02-12T15:54:00Z" w16du:dateUtc="2025-02-12T14:54:00Z">
              <w:tcPr>
                <w:tcW w:w="2126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0C8441C2" w14:textId="41F80365" w:rsidR="00E16069" w:rsidRPr="00D26F27" w:rsidRDefault="00E16069" w:rsidP="00E16069">
            <w:pPr>
              <w:spacing w:line="360" w:lineRule="auto"/>
              <w:rPr>
                <w:ins w:id="228" w:author="vaclav krejci" w:date="2025-02-12T15:53:00Z" w16du:dateUtc="2025-02-12T14:53:00Z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38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tcPrChange w:id="229" w:author="vaclav krejci" w:date="2025-02-12T15:54:00Z" w16du:dateUtc="2025-02-12T14:54:00Z">
              <w:tcPr>
                <w:tcW w:w="3138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48DB58FD" w14:textId="13AC6F72" w:rsidR="00E16069" w:rsidRPr="00D26F27" w:rsidRDefault="00E16069" w:rsidP="00E16069">
            <w:pPr>
              <w:spacing w:line="360" w:lineRule="auto"/>
              <w:ind w:left="57"/>
              <w:rPr>
                <w:ins w:id="230" w:author="vaclav krejci" w:date="2025-02-12T15:53:00Z" w16du:dateUtc="2025-02-12T14:53:00Z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2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tcPrChange w:id="231" w:author="vaclav krejci" w:date="2025-02-12T15:54:00Z" w16du:dateUtc="2025-02-12T14:54:00Z">
              <w:tcPr>
                <w:tcW w:w="3112" w:type="dxa"/>
                <w:gridSpan w:val="3"/>
                <w:tcBorders>
                  <w:top w:val="single" w:sz="4" w:space="0" w:color="auto"/>
                  <w:left w:val="single" w:sz="4" w:space="0" w:color="auto"/>
                  <w:right w:val="single" w:sz="12" w:space="0" w:color="auto"/>
                </w:tcBorders>
                <w:vAlign w:val="bottom"/>
              </w:tcPr>
            </w:tcPrChange>
          </w:tcPr>
          <w:p w14:paraId="21F1AD84" w14:textId="1BD93E5B" w:rsidR="00E16069" w:rsidRPr="00D26F27" w:rsidRDefault="00E16069" w:rsidP="00E16069">
            <w:pPr>
              <w:spacing w:line="360" w:lineRule="auto"/>
              <w:rPr>
                <w:ins w:id="232" w:author="vaclav krejci" w:date="2025-02-12T15:53:00Z" w16du:dateUtc="2025-02-12T14:53:00Z"/>
                <w:rFonts w:ascii="Arial" w:hAnsi="Arial" w:cs="Arial"/>
                <w:b/>
                <w:sz w:val="20"/>
                <w:szCs w:val="20"/>
              </w:rPr>
            </w:pPr>
            <w:ins w:id="233" w:author="vaclav krejci" w:date="2025-02-12T15:58:00Z" w16du:dateUtc="2025-02-12T14:58:00Z">
              <w:r>
                <w:rPr>
                  <w:rFonts w:ascii="Arial" w:hAnsi="Arial" w:cs="Arial"/>
                  <w:bCs/>
                  <w:iCs/>
                  <w:sz w:val="20"/>
                  <w:szCs w:val="20"/>
                </w:rPr>
                <w:t>c</w:t>
              </w:r>
              <w:r w:rsidRPr="00E9750E">
                <w:rPr>
                  <w:rFonts w:ascii="Arial" w:hAnsi="Arial" w:cs="Arial"/>
                  <w:bCs/>
                  <w:iCs/>
                  <w:sz w:val="20"/>
                  <w:szCs w:val="20"/>
                </w:rPr>
                <w:t>hráněné lož</w:t>
              </w:r>
              <w:r>
                <w:rPr>
                  <w:rFonts w:ascii="Arial" w:hAnsi="Arial" w:cs="Arial"/>
                  <w:bCs/>
                  <w:iCs/>
                  <w:sz w:val="20"/>
                  <w:szCs w:val="20"/>
                </w:rPr>
                <w:t xml:space="preserve">iskové </w:t>
              </w:r>
              <w:r w:rsidRPr="00E9750E">
                <w:rPr>
                  <w:rFonts w:ascii="Arial" w:hAnsi="Arial" w:cs="Arial"/>
                  <w:bCs/>
                  <w:iCs/>
                  <w:sz w:val="20"/>
                  <w:szCs w:val="20"/>
                </w:rPr>
                <w:t>území, ZPF</w:t>
              </w:r>
            </w:ins>
          </w:p>
        </w:tc>
      </w:tr>
    </w:tbl>
    <w:p w14:paraId="788FEAF5" w14:textId="77777777" w:rsidR="00F04352" w:rsidRDefault="00F04352" w:rsidP="00FB1A7A">
      <w:pPr>
        <w:tabs>
          <w:tab w:val="left" w:pos="5172"/>
        </w:tabs>
        <w:spacing w:before="120" w:after="120"/>
        <w:ind w:left="-142" w:right="-567" w:hanging="425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9355"/>
        <w:tblGridChange w:id="234">
          <w:tblGrid>
            <w:gridCol w:w="1377"/>
            <w:gridCol w:w="41"/>
            <w:gridCol w:w="1377"/>
            <w:gridCol w:w="7978"/>
            <w:gridCol w:w="1377"/>
          </w:tblGrid>
        </w:tblGridChange>
      </w:tblGrid>
      <w:tr w:rsidR="00BD35BC" w:rsidRPr="005E47DD" w14:paraId="6D0A6121" w14:textId="77777777" w:rsidTr="005E47DD">
        <w:trPr>
          <w:trHeight w:val="487"/>
        </w:trPr>
        <w:tc>
          <w:tcPr>
            <w:tcW w:w="1418" w:type="dxa"/>
            <w:shd w:val="clear" w:color="auto" w:fill="auto"/>
          </w:tcPr>
          <w:p w14:paraId="4435AAF8" w14:textId="77777777" w:rsidR="00BD35BC" w:rsidRPr="00C406CF" w:rsidRDefault="00BD35BC" w:rsidP="005E47DD">
            <w:pPr>
              <w:tabs>
                <w:tab w:val="left" w:pos="5172"/>
              </w:tabs>
              <w:spacing w:before="120" w:after="120"/>
              <w:ind w:right="-56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406CF">
              <w:rPr>
                <w:rFonts w:ascii="Arial" w:hAnsi="Arial" w:cs="Arial"/>
                <w:b/>
                <w:sz w:val="18"/>
                <w:szCs w:val="18"/>
              </w:rPr>
              <w:t>Parcelní číslo</w:t>
            </w:r>
          </w:p>
        </w:tc>
        <w:tc>
          <w:tcPr>
            <w:tcW w:w="9355" w:type="dxa"/>
            <w:shd w:val="clear" w:color="auto" w:fill="auto"/>
          </w:tcPr>
          <w:p w14:paraId="59ECD092" w14:textId="77777777" w:rsidR="00BD35BC" w:rsidRPr="005E47DD" w:rsidRDefault="00BD35BC" w:rsidP="00304DDA">
            <w:pPr>
              <w:tabs>
                <w:tab w:val="left" w:pos="5172"/>
              </w:tabs>
              <w:spacing w:before="120" w:after="120"/>
              <w:ind w:right="-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7DD">
              <w:rPr>
                <w:rFonts w:ascii="Arial" w:hAnsi="Arial" w:cs="Arial"/>
                <w:b/>
                <w:sz w:val="20"/>
                <w:szCs w:val="20"/>
              </w:rPr>
              <w:t>Bližší popis fyzického stavu pozemku</w:t>
            </w:r>
            <w:r w:rsidR="0054550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04DDA">
              <w:rPr>
                <w:rFonts w:ascii="Arial" w:hAnsi="Arial" w:cs="Arial"/>
                <w:b/>
                <w:sz w:val="20"/>
                <w:szCs w:val="20"/>
              </w:rPr>
              <w:t>v terénu</w:t>
            </w:r>
            <w:r w:rsidRPr="005E47D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BD35BC" w:rsidRPr="005E47DD" w14:paraId="18DF6617" w14:textId="77777777" w:rsidTr="005E47DD">
        <w:trPr>
          <w:cantSplit/>
          <w:trHeight w:val="851"/>
        </w:trPr>
        <w:tc>
          <w:tcPr>
            <w:tcW w:w="1418" w:type="dxa"/>
            <w:shd w:val="clear" w:color="auto" w:fill="auto"/>
          </w:tcPr>
          <w:p w14:paraId="2BDC5014" w14:textId="77777777" w:rsidR="00BD35BC" w:rsidRPr="00182B41" w:rsidRDefault="00574851" w:rsidP="00D26F27">
            <w:pPr>
              <w:tabs>
                <w:tab w:val="left" w:pos="5172"/>
              </w:tabs>
              <w:spacing w:before="120" w:after="120"/>
              <w:ind w:right="-567"/>
              <w:rPr>
                <w:ins w:id="235" w:author="vaclav krejci" w:date="2025-02-12T16:16:00Z" w16du:dateUtc="2025-02-12T15:16:00Z"/>
                <w:rFonts w:ascii="Arial" w:hAnsi="Arial" w:cs="Arial"/>
                <w:bCs/>
                <w:iCs/>
                <w:sz w:val="20"/>
                <w:szCs w:val="20"/>
                <w:rPrChange w:id="236" w:author="vaclav krejci" w:date="2025-02-12T16:24:00Z" w16du:dateUtc="2025-02-12T15:24:00Z">
                  <w:rPr>
                    <w:ins w:id="237" w:author="vaclav krejci" w:date="2025-02-12T16:16:00Z" w16du:dateUtc="2025-02-12T15:16:00Z"/>
                    <w:rFonts w:ascii="Arial" w:hAnsi="Arial" w:cs="Arial"/>
                    <w:b/>
                    <w:iCs/>
                    <w:sz w:val="20"/>
                    <w:szCs w:val="20"/>
                  </w:rPr>
                </w:rPrChange>
              </w:rPr>
            </w:pPr>
            <w:ins w:id="238" w:author="vaclav krejci" w:date="2025-02-12T16:11:00Z" w16du:dateUtc="2025-02-12T15:11:00Z">
              <w:r w:rsidRPr="00182B41">
                <w:rPr>
                  <w:rFonts w:ascii="Arial" w:hAnsi="Arial" w:cs="Arial"/>
                  <w:bCs/>
                  <w:iCs/>
                  <w:sz w:val="20"/>
                  <w:szCs w:val="20"/>
                  <w:rPrChange w:id="239" w:author="vaclav krejci" w:date="2025-02-12T16:24:00Z" w16du:dateUtc="2025-02-12T15:24:00Z"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rPrChange>
                </w:rPr>
                <w:t xml:space="preserve">           890/80</w:t>
              </w:r>
            </w:ins>
          </w:p>
          <w:p w14:paraId="423D2500" w14:textId="54BCDD1B" w:rsidR="00ED549F" w:rsidRPr="00182B41" w:rsidRDefault="00ED549F" w:rsidP="00D26F27">
            <w:pPr>
              <w:tabs>
                <w:tab w:val="left" w:pos="5172"/>
              </w:tabs>
              <w:spacing w:before="120" w:after="120"/>
              <w:ind w:right="-567"/>
              <w:rPr>
                <w:rFonts w:ascii="Arial" w:hAnsi="Arial" w:cs="Arial"/>
                <w:bCs/>
                <w:sz w:val="20"/>
                <w:szCs w:val="20"/>
                <w:rPrChange w:id="240" w:author="vaclav krejci" w:date="2025-02-12T16:24:00Z" w16du:dateUtc="2025-02-12T15:24:00Z">
                  <w:rPr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  <w:ins w:id="241" w:author="vaclav krejci" w:date="2025-02-12T16:17:00Z" w16du:dateUtc="2025-02-12T15:17:00Z">
              <w:r w:rsidRPr="00182B41">
                <w:rPr>
                  <w:rFonts w:ascii="Arial" w:hAnsi="Arial" w:cs="Arial"/>
                  <w:bCs/>
                  <w:iCs/>
                  <w:sz w:val="20"/>
                  <w:szCs w:val="20"/>
                  <w:rPrChange w:id="242" w:author="vaclav krejci" w:date="2025-02-12T16:24:00Z" w16du:dateUtc="2025-02-12T15:24:00Z"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rPrChange>
                </w:rPr>
                <w:t xml:space="preserve">           </w:t>
              </w:r>
            </w:ins>
            <w:ins w:id="243" w:author="vaclav krejci" w:date="2025-02-12T16:16:00Z" w16du:dateUtc="2025-02-12T15:16:00Z">
              <w:r w:rsidRPr="00182B41">
                <w:rPr>
                  <w:rFonts w:ascii="Arial" w:hAnsi="Arial" w:cs="Arial"/>
                  <w:bCs/>
                  <w:iCs/>
                  <w:sz w:val="20"/>
                  <w:szCs w:val="20"/>
                  <w:rPrChange w:id="244" w:author="vaclav krejci" w:date="2025-02-12T16:24:00Z" w16du:dateUtc="2025-02-12T15:24:00Z"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rPrChange>
                </w:rPr>
                <w:t>908/13</w:t>
              </w:r>
            </w:ins>
          </w:p>
        </w:tc>
        <w:tc>
          <w:tcPr>
            <w:tcW w:w="9355" w:type="dxa"/>
            <w:shd w:val="clear" w:color="auto" w:fill="auto"/>
          </w:tcPr>
          <w:p w14:paraId="3EC14E23" w14:textId="4319A6FC" w:rsidR="00BD35BC" w:rsidRPr="00ED549F" w:rsidRDefault="00F626F2" w:rsidP="0074397C">
            <w:pPr>
              <w:tabs>
                <w:tab w:val="left" w:pos="5172"/>
              </w:tabs>
              <w:spacing w:before="120" w:after="120"/>
              <w:ind w:right="-567"/>
              <w:rPr>
                <w:rFonts w:ascii="Arial" w:hAnsi="Arial" w:cs="Arial"/>
                <w:bCs/>
                <w:sz w:val="20"/>
                <w:szCs w:val="20"/>
                <w:rPrChange w:id="245" w:author="vaclav krejci" w:date="2025-02-12T16:18:00Z" w16du:dateUtc="2025-02-12T15:18:00Z">
                  <w:rPr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  <w:ins w:id="246" w:author="vaclav krejci" w:date="2025-02-19T14:01:00Z" w16du:dateUtc="2025-02-19T13:01:00Z">
              <w:r>
                <w:rPr>
                  <w:rFonts w:ascii="Arial" w:hAnsi="Arial" w:cs="Arial"/>
                  <w:bCs/>
                  <w:sz w:val="20"/>
                  <w:szCs w:val="20"/>
                </w:rPr>
                <w:t>Tyto p</w:t>
              </w:r>
            </w:ins>
            <w:ins w:id="247" w:author="vaclav krejci" w:date="2025-02-12T16:13:00Z" w16du:dateUtc="2025-02-12T15:13:00Z">
              <w:r w:rsidR="00ED549F" w:rsidRPr="00ED549F">
                <w:rPr>
                  <w:rFonts w:ascii="Arial" w:hAnsi="Arial" w:cs="Arial"/>
                  <w:bCs/>
                  <w:sz w:val="20"/>
                  <w:szCs w:val="20"/>
                  <w:rPrChange w:id="248" w:author="vaclav krejci" w:date="2025-02-12T16:18:00Z" w16du:dateUtc="2025-02-12T15:18:00Z">
                    <w:rPr>
                      <w:rFonts w:ascii="Arial" w:hAnsi="Arial" w:cs="Arial"/>
                      <w:b/>
                      <w:sz w:val="20"/>
                      <w:szCs w:val="20"/>
                    </w:rPr>
                  </w:rPrChange>
                </w:rPr>
                <w:t>ozemk</w:t>
              </w:r>
            </w:ins>
            <w:ins w:id="249" w:author="vaclav krejci" w:date="2025-02-19T14:01:00Z" w16du:dateUtc="2025-02-19T13:01:00Z">
              <w:r>
                <w:rPr>
                  <w:rFonts w:ascii="Arial" w:hAnsi="Arial" w:cs="Arial"/>
                  <w:bCs/>
                  <w:sz w:val="20"/>
                  <w:szCs w:val="20"/>
                </w:rPr>
                <w:t>y</w:t>
              </w:r>
            </w:ins>
            <w:ins w:id="250" w:author="vaclav krejci" w:date="2025-02-12T16:13:00Z" w16du:dateUtc="2025-02-12T15:13:00Z">
              <w:r w:rsidR="00ED549F" w:rsidRPr="00ED549F">
                <w:rPr>
                  <w:rFonts w:ascii="Arial" w:hAnsi="Arial" w:cs="Arial"/>
                  <w:bCs/>
                  <w:sz w:val="20"/>
                  <w:szCs w:val="20"/>
                  <w:rPrChange w:id="251" w:author="vaclav krejci" w:date="2025-02-12T16:18:00Z" w16du:dateUtc="2025-02-12T15:18:00Z">
                    <w:rPr>
                      <w:rFonts w:ascii="Arial" w:hAnsi="Arial" w:cs="Arial"/>
                      <w:b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ins w:id="252" w:author="vaclav krejci" w:date="2025-02-12T16:19:00Z" w16du:dateUtc="2025-02-12T15:19:00Z">
              <w:r w:rsidR="00ED549F">
                <w:rPr>
                  <w:rFonts w:ascii="Arial" w:hAnsi="Arial" w:cs="Arial"/>
                  <w:bCs/>
                  <w:sz w:val="20"/>
                  <w:szCs w:val="20"/>
                </w:rPr>
                <w:t>se nachází</w:t>
              </w:r>
            </w:ins>
            <w:ins w:id="253" w:author="vaclav krejci" w:date="2025-02-12T16:13:00Z" w16du:dateUtc="2025-02-12T15:13:00Z">
              <w:r w:rsidR="00ED549F" w:rsidRPr="00ED549F">
                <w:rPr>
                  <w:rFonts w:ascii="Arial" w:hAnsi="Arial" w:cs="Arial"/>
                  <w:bCs/>
                  <w:sz w:val="20"/>
                  <w:szCs w:val="20"/>
                  <w:rPrChange w:id="254" w:author="vaclav krejci" w:date="2025-02-12T16:18:00Z" w16du:dateUtc="2025-02-12T15:18:00Z">
                    <w:rPr>
                      <w:rFonts w:ascii="Arial" w:hAnsi="Arial" w:cs="Arial"/>
                      <w:b/>
                      <w:sz w:val="20"/>
                      <w:szCs w:val="20"/>
                    </w:rPr>
                  </w:rPrChange>
                </w:rPr>
                <w:t xml:space="preserve"> částečně v ochranném pásmu ložiskového zdroje.</w:t>
              </w:r>
            </w:ins>
          </w:p>
        </w:tc>
      </w:tr>
      <w:tr w:rsidR="00BD35BC" w:rsidRPr="005E47DD" w14:paraId="3343ED76" w14:textId="77777777" w:rsidTr="005E47DD">
        <w:trPr>
          <w:cantSplit/>
          <w:trHeight w:val="851"/>
        </w:trPr>
        <w:tc>
          <w:tcPr>
            <w:tcW w:w="1418" w:type="dxa"/>
            <w:shd w:val="clear" w:color="auto" w:fill="auto"/>
          </w:tcPr>
          <w:p w14:paraId="77A6A06A" w14:textId="77777777" w:rsidR="00BD35BC" w:rsidRPr="00182B41" w:rsidRDefault="00574851" w:rsidP="006D4FB9">
            <w:pPr>
              <w:tabs>
                <w:tab w:val="left" w:pos="5172"/>
              </w:tabs>
              <w:spacing w:before="120" w:after="120"/>
              <w:ind w:right="-567"/>
              <w:jc w:val="center"/>
              <w:rPr>
                <w:ins w:id="255" w:author="vaclav krejci" w:date="2025-02-12T16:13:00Z" w16du:dateUtc="2025-02-12T15:13:00Z"/>
                <w:rFonts w:ascii="Arial" w:hAnsi="Arial" w:cs="Arial"/>
                <w:bCs/>
                <w:iCs/>
                <w:sz w:val="20"/>
                <w:szCs w:val="20"/>
                <w:rPrChange w:id="256" w:author="vaclav krejci" w:date="2025-02-12T16:24:00Z" w16du:dateUtc="2025-02-12T15:24:00Z">
                  <w:rPr>
                    <w:ins w:id="257" w:author="vaclav krejci" w:date="2025-02-12T16:13:00Z" w16du:dateUtc="2025-02-12T15:13:00Z"/>
                    <w:rFonts w:ascii="Arial" w:hAnsi="Arial" w:cs="Arial"/>
                    <w:b/>
                    <w:iCs/>
                    <w:sz w:val="20"/>
                    <w:szCs w:val="20"/>
                  </w:rPr>
                </w:rPrChange>
              </w:rPr>
            </w:pPr>
            <w:ins w:id="258" w:author="vaclav krejci" w:date="2025-02-12T16:11:00Z" w16du:dateUtc="2025-02-12T15:11:00Z">
              <w:r w:rsidRPr="00182B41">
                <w:rPr>
                  <w:rFonts w:ascii="Arial" w:hAnsi="Arial" w:cs="Arial"/>
                  <w:bCs/>
                  <w:iCs/>
                  <w:sz w:val="20"/>
                  <w:szCs w:val="20"/>
                  <w:rPrChange w:id="259" w:author="vaclav krejci" w:date="2025-02-12T16:24:00Z" w16du:dateUtc="2025-02-12T15:24:00Z"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rPrChange>
                </w:rPr>
                <w:t>890/11</w:t>
              </w:r>
            </w:ins>
            <w:ins w:id="260" w:author="vaclav krejci" w:date="2025-02-12T16:13:00Z" w16du:dateUtc="2025-02-12T15:13:00Z">
              <w:r w:rsidR="00ED549F" w:rsidRPr="00182B41">
                <w:rPr>
                  <w:rFonts w:ascii="Arial" w:hAnsi="Arial" w:cs="Arial"/>
                  <w:bCs/>
                  <w:iCs/>
                  <w:sz w:val="20"/>
                  <w:szCs w:val="20"/>
                  <w:rPrChange w:id="261" w:author="vaclav krejci" w:date="2025-02-12T16:24:00Z" w16du:dateUtc="2025-02-12T15:24:00Z"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rPrChange>
                </w:rPr>
                <w:t>8</w:t>
              </w:r>
            </w:ins>
          </w:p>
          <w:p w14:paraId="476EE9CE" w14:textId="77777777" w:rsidR="00ED549F" w:rsidRPr="00182B41" w:rsidRDefault="00ED549F" w:rsidP="006D4FB9">
            <w:pPr>
              <w:tabs>
                <w:tab w:val="left" w:pos="5172"/>
              </w:tabs>
              <w:spacing w:before="120" w:after="120"/>
              <w:ind w:right="-567"/>
              <w:jc w:val="center"/>
              <w:rPr>
                <w:ins w:id="262" w:author="vaclav krejci" w:date="2025-02-12T16:21:00Z" w16du:dateUtc="2025-02-12T15:21:00Z"/>
                <w:rFonts w:ascii="Arial" w:hAnsi="Arial" w:cs="Arial"/>
                <w:bCs/>
                <w:iCs/>
                <w:sz w:val="20"/>
                <w:szCs w:val="20"/>
                <w:rPrChange w:id="263" w:author="vaclav krejci" w:date="2025-02-12T16:24:00Z" w16du:dateUtc="2025-02-12T15:24:00Z">
                  <w:rPr>
                    <w:ins w:id="264" w:author="vaclav krejci" w:date="2025-02-12T16:21:00Z" w16du:dateUtc="2025-02-12T15:21:00Z"/>
                    <w:rFonts w:ascii="Arial" w:hAnsi="Arial" w:cs="Arial"/>
                    <w:b/>
                    <w:iCs/>
                    <w:sz w:val="20"/>
                    <w:szCs w:val="20"/>
                  </w:rPr>
                </w:rPrChange>
              </w:rPr>
            </w:pPr>
            <w:ins w:id="265" w:author="vaclav krejci" w:date="2025-02-12T16:13:00Z" w16du:dateUtc="2025-02-12T15:13:00Z">
              <w:r w:rsidRPr="00182B41">
                <w:rPr>
                  <w:rFonts w:ascii="Arial" w:hAnsi="Arial" w:cs="Arial"/>
                  <w:bCs/>
                  <w:iCs/>
                  <w:sz w:val="20"/>
                  <w:szCs w:val="20"/>
                  <w:rPrChange w:id="266" w:author="vaclav krejci" w:date="2025-02-12T16:24:00Z" w16du:dateUtc="2025-02-12T15:24:00Z"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rPrChange>
                </w:rPr>
                <w:t>890/</w:t>
              </w:r>
            </w:ins>
            <w:ins w:id="267" w:author="vaclav krejci" w:date="2025-02-12T16:14:00Z" w16du:dateUtc="2025-02-12T15:14:00Z">
              <w:r w:rsidRPr="00182B41">
                <w:rPr>
                  <w:rFonts w:ascii="Arial" w:hAnsi="Arial" w:cs="Arial"/>
                  <w:bCs/>
                  <w:iCs/>
                  <w:sz w:val="20"/>
                  <w:szCs w:val="20"/>
                  <w:rPrChange w:id="268" w:author="vaclav krejci" w:date="2025-02-12T16:24:00Z" w16du:dateUtc="2025-02-12T15:24:00Z"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rPrChange>
                </w:rPr>
                <w:t>119</w:t>
              </w:r>
            </w:ins>
          </w:p>
          <w:p w14:paraId="6FD23E1F" w14:textId="77777777" w:rsidR="00ED549F" w:rsidRPr="00182B41" w:rsidRDefault="00ED549F" w:rsidP="006D4FB9">
            <w:pPr>
              <w:tabs>
                <w:tab w:val="left" w:pos="5172"/>
              </w:tabs>
              <w:spacing w:before="120" w:after="120"/>
              <w:ind w:right="-567"/>
              <w:jc w:val="center"/>
              <w:rPr>
                <w:ins w:id="269" w:author="vaclav krejci" w:date="2025-02-12T16:23:00Z" w16du:dateUtc="2025-02-12T15:23:00Z"/>
                <w:rFonts w:ascii="Arial" w:hAnsi="Arial" w:cs="Arial"/>
                <w:bCs/>
                <w:iCs/>
                <w:sz w:val="20"/>
                <w:szCs w:val="20"/>
                <w:rPrChange w:id="270" w:author="vaclav krejci" w:date="2025-02-12T16:24:00Z" w16du:dateUtc="2025-02-12T15:24:00Z">
                  <w:rPr>
                    <w:ins w:id="271" w:author="vaclav krejci" w:date="2025-02-12T16:23:00Z" w16du:dateUtc="2025-02-12T15:23:00Z"/>
                    <w:rFonts w:ascii="Arial" w:hAnsi="Arial" w:cs="Arial"/>
                    <w:b/>
                    <w:iCs/>
                    <w:sz w:val="20"/>
                    <w:szCs w:val="20"/>
                  </w:rPr>
                </w:rPrChange>
              </w:rPr>
            </w:pPr>
            <w:ins w:id="272" w:author="vaclav krejci" w:date="2025-02-12T16:21:00Z" w16du:dateUtc="2025-02-12T15:21:00Z">
              <w:r w:rsidRPr="00182B41">
                <w:rPr>
                  <w:rFonts w:ascii="Arial" w:hAnsi="Arial" w:cs="Arial"/>
                  <w:bCs/>
                  <w:iCs/>
                  <w:sz w:val="20"/>
                  <w:szCs w:val="20"/>
                  <w:rPrChange w:id="273" w:author="vaclav krejci" w:date="2025-02-12T16:24:00Z" w16du:dateUtc="2025-02-12T15:24:00Z"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rPrChange>
                </w:rPr>
                <w:t>908/1</w:t>
              </w:r>
            </w:ins>
          </w:p>
          <w:p w14:paraId="7EB72F70" w14:textId="77777777" w:rsidR="00182B41" w:rsidRPr="00182B41" w:rsidRDefault="00182B41" w:rsidP="006D4FB9">
            <w:pPr>
              <w:tabs>
                <w:tab w:val="left" w:pos="5172"/>
              </w:tabs>
              <w:spacing w:before="120" w:after="120"/>
              <w:ind w:right="-567"/>
              <w:jc w:val="center"/>
              <w:rPr>
                <w:ins w:id="274" w:author="vaclav krejci" w:date="2025-02-12T16:23:00Z" w16du:dateUtc="2025-02-12T15:23:00Z"/>
                <w:rFonts w:ascii="Arial" w:hAnsi="Arial" w:cs="Arial"/>
                <w:bCs/>
                <w:iCs/>
                <w:sz w:val="20"/>
                <w:szCs w:val="20"/>
                <w:rPrChange w:id="275" w:author="vaclav krejci" w:date="2025-02-12T16:24:00Z" w16du:dateUtc="2025-02-12T15:24:00Z">
                  <w:rPr>
                    <w:ins w:id="276" w:author="vaclav krejci" w:date="2025-02-12T16:23:00Z" w16du:dateUtc="2025-02-12T15:23:00Z"/>
                    <w:rFonts w:ascii="Arial" w:hAnsi="Arial" w:cs="Arial"/>
                    <w:b/>
                    <w:iCs/>
                    <w:sz w:val="20"/>
                    <w:szCs w:val="20"/>
                  </w:rPr>
                </w:rPrChange>
              </w:rPr>
            </w:pPr>
            <w:ins w:id="277" w:author="vaclav krejci" w:date="2025-02-12T16:23:00Z" w16du:dateUtc="2025-02-12T15:23:00Z">
              <w:r w:rsidRPr="00182B41">
                <w:rPr>
                  <w:rFonts w:ascii="Arial" w:hAnsi="Arial" w:cs="Arial"/>
                  <w:bCs/>
                  <w:iCs/>
                  <w:sz w:val="20"/>
                  <w:szCs w:val="20"/>
                  <w:rPrChange w:id="278" w:author="vaclav krejci" w:date="2025-02-12T16:24:00Z" w16du:dateUtc="2025-02-12T15:24:00Z"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rPrChange>
                </w:rPr>
                <w:t>908/9</w:t>
              </w:r>
            </w:ins>
          </w:p>
          <w:p w14:paraId="46381F36" w14:textId="77777777" w:rsidR="00182B41" w:rsidRPr="00182B41" w:rsidRDefault="00182B41" w:rsidP="006D4FB9">
            <w:pPr>
              <w:tabs>
                <w:tab w:val="left" w:pos="5172"/>
              </w:tabs>
              <w:spacing w:before="120" w:after="120"/>
              <w:ind w:right="-567"/>
              <w:jc w:val="center"/>
              <w:rPr>
                <w:ins w:id="279" w:author="vaclav krejci" w:date="2025-02-12T16:23:00Z" w16du:dateUtc="2025-02-12T15:23:00Z"/>
                <w:rFonts w:ascii="Arial" w:hAnsi="Arial" w:cs="Arial"/>
                <w:bCs/>
                <w:iCs/>
                <w:sz w:val="20"/>
                <w:szCs w:val="20"/>
                <w:rPrChange w:id="280" w:author="vaclav krejci" w:date="2025-02-12T16:24:00Z" w16du:dateUtc="2025-02-12T15:24:00Z">
                  <w:rPr>
                    <w:ins w:id="281" w:author="vaclav krejci" w:date="2025-02-12T16:23:00Z" w16du:dateUtc="2025-02-12T15:23:00Z"/>
                    <w:rFonts w:ascii="Arial" w:hAnsi="Arial" w:cs="Arial"/>
                    <w:b/>
                    <w:iCs/>
                    <w:sz w:val="20"/>
                    <w:szCs w:val="20"/>
                  </w:rPr>
                </w:rPrChange>
              </w:rPr>
            </w:pPr>
            <w:ins w:id="282" w:author="vaclav krejci" w:date="2025-02-12T16:23:00Z" w16du:dateUtc="2025-02-12T15:23:00Z">
              <w:r w:rsidRPr="00182B41">
                <w:rPr>
                  <w:rFonts w:ascii="Arial" w:hAnsi="Arial" w:cs="Arial"/>
                  <w:bCs/>
                  <w:iCs/>
                  <w:sz w:val="20"/>
                  <w:szCs w:val="20"/>
                  <w:rPrChange w:id="283" w:author="vaclav krejci" w:date="2025-02-12T16:24:00Z" w16du:dateUtc="2025-02-12T15:24:00Z"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rPrChange>
                </w:rPr>
                <w:t>908/10</w:t>
              </w:r>
            </w:ins>
          </w:p>
          <w:p w14:paraId="4D5C3DDF" w14:textId="65B069CA" w:rsidR="00182B41" w:rsidRPr="00182B41" w:rsidRDefault="00182B41" w:rsidP="006D4FB9">
            <w:pPr>
              <w:tabs>
                <w:tab w:val="left" w:pos="5172"/>
              </w:tabs>
              <w:spacing w:before="120" w:after="120"/>
              <w:ind w:right="-567"/>
              <w:jc w:val="center"/>
              <w:rPr>
                <w:rFonts w:ascii="Arial" w:hAnsi="Arial" w:cs="Arial"/>
                <w:bCs/>
                <w:sz w:val="20"/>
                <w:szCs w:val="20"/>
                <w:rPrChange w:id="284" w:author="vaclav krejci" w:date="2025-02-12T16:24:00Z" w16du:dateUtc="2025-02-12T15:24:00Z">
                  <w:rPr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  <w:ins w:id="285" w:author="vaclav krejci" w:date="2025-02-12T16:23:00Z" w16du:dateUtc="2025-02-12T15:23:00Z">
              <w:r w:rsidRPr="00182B41">
                <w:rPr>
                  <w:rFonts w:ascii="Arial" w:hAnsi="Arial" w:cs="Arial"/>
                  <w:bCs/>
                  <w:iCs/>
                  <w:sz w:val="20"/>
                  <w:szCs w:val="20"/>
                  <w:rPrChange w:id="286" w:author="vaclav krejci" w:date="2025-02-12T16:24:00Z" w16du:dateUtc="2025-02-12T15:24:00Z"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rPrChange>
                </w:rPr>
                <w:t>908/11</w:t>
              </w:r>
            </w:ins>
          </w:p>
        </w:tc>
        <w:tc>
          <w:tcPr>
            <w:tcW w:w="9355" w:type="dxa"/>
            <w:shd w:val="clear" w:color="auto" w:fill="auto"/>
          </w:tcPr>
          <w:p w14:paraId="3482242B" w14:textId="60592907" w:rsidR="00BD35BC" w:rsidRDefault="00ED549F" w:rsidP="0074397C">
            <w:pPr>
              <w:tabs>
                <w:tab w:val="left" w:pos="5172"/>
              </w:tabs>
              <w:spacing w:before="120" w:after="120"/>
              <w:ind w:right="-567"/>
              <w:rPr>
                <w:ins w:id="287" w:author="vaclav krejci" w:date="2025-02-12T16:15:00Z" w16du:dateUtc="2025-02-12T15:15:00Z"/>
                <w:rFonts w:ascii="Arial" w:hAnsi="Arial" w:cs="Arial"/>
                <w:bCs/>
                <w:sz w:val="20"/>
                <w:szCs w:val="20"/>
              </w:rPr>
            </w:pPr>
            <w:ins w:id="288" w:author="vaclav krejci" w:date="2025-02-12T16:14:00Z" w16du:dateUtc="2025-02-12T15:14:00Z">
              <w:r w:rsidRPr="00ED549F">
                <w:rPr>
                  <w:rFonts w:ascii="Arial" w:hAnsi="Arial" w:cs="Arial"/>
                  <w:bCs/>
                  <w:sz w:val="20"/>
                  <w:szCs w:val="20"/>
                  <w:rPrChange w:id="289" w:author="vaclav krejci" w:date="2025-02-12T16:15:00Z" w16du:dateUtc="2025-02-12T15:15:00Z">
                    <w:rPr>
                      <w:rFonts w:ascii="Arial" w:hAnsi="Arial" w:cs="Arial"/>
                      <w:b/>
                      <w:sz w:val="20"/>
                      <w:szCs w:val="20"/>
                    </w:rPr>
                  </w:rPrChange>
                </w:rPr>
                <w:t>Oddělené části pozemk</w:t>
              </w:r>
            </w:ins>
            <w:ins w:id="290" w:author="vaclav krejci" w:date="2025-02-12T16:34:00Z" w16du:dateUtc="2025-02-12T15:34:00Z">
              <w:r w:rsidR="00322018">
                <w:rPr>
                  <w:rFonts w:ascii="Arial" w:hAnsi="Arial" w:cs="Arial"/>
                  <w:bCs/>
                  <w:sz w:val="20"/>
                  <w:szCs w:val="20"/>
                </w:rPr>
                <w:t>ů</w:t>
              </w:r>
            </w:ins>
            <w:ins w:id="291" w:author="vaclav krejci" w:date="2025-02-12T16:14:00Z" w16du:dateUtc="2025-02-12T15:14:00Z">
              <w:r w:rsidRPr="00ED549F">
                <w:rPr>
                  <w:rFonts w:ascii="Arial" w:hAnsi="Arial" w:cs="Arial"/>
                  <w:bCs/>
                  <w:sz w:val="20"/>
                  <w:szCs w:val="20"/>
                  <w:rPrChange w:id="292" w:author="vaclav krejci" w:date="2025-02-12T16:15:00Z" w16du:dateUtc="2025-02-12T15:15:00Z">
                    <w:rPr>
                      <w:rFonts w:ascii="Arial" w:hAnsi="Arial" w:cs="Arial"/>
                      <w:b/>
                      <w:sz w:val="20"/>
                      <w:szCs w:val="20"/>
                    </w:rPr>
                  </w:rPrChange>
                </w:rPr>
                <w:t xml:space="preserve"> se nacházejí mimo ochranné pásmo ložiskového zdroje.</w:t>
              </w:r>
            </w:ins>
          </w:p>
          <w:p w14:paraId="66BE72B8" w14:textId="21931F09" w:rsidR="00ED549F" w:rsidRPr="00ED549F" w:rsidRDefault="00ED549F" w:rsidP="0074397C">
            <w:pPr>
              <w:tabs>
                <w:tab w:val="left" w:pos="5172"/>
              </w:tabs>
              <w:spacing w:before="120" w:after="120"/>
              <w:ind w:right="-567"/>
              <w:rPr>
                <w:rFonts w:ascii="Arial" w:hAnsi="Arial" w:cs="Arial"/>
                <w:bCs/>
                <w:sz w:val="20"/>
                <w:szCs w:val="20"/>
                <w:rPrChange w:id="293" w:author="vaclav krejci" w:date="2025-02-12T16:15:00Z" w16du:dateUtc="2025-02-12T15:15:00Z">
                  <w:rPr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</w:tr>
      <w:tr w:rsidR="00BD35BC" w:rsidRPr="005E47DD" w14:paraId="671562A8" w14:textId="77777777" w:rsidTr="00182B41">
        <w:tblPrEx>
          <w:tblW w:w="10773" w:type="dxa"/>
          <w:tblInd w:w="-45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4" w:space="0" w:color="000000"/>
          </w:tblBorders>
          <w:tblPrExChange w:id="294" w:author="vaclav krejci" w:date="2025-02-12T16:24:00Z" w16du:dateUtc="2025-02-12T15:24:00Z">
            <w:tblPrEx>
              <w:tblW w:w="10773" w:type="dxa"/>
              <w:tblInd w:w="-4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000000"/>
                <w:insideV w:val="single" w:sz="4" w:space="0" w:color="000000"/>
              </w:tblBorders>
            </w:tblPrEx>
          </w:tblPrExChange>
        </w:tblPrEx>
        <w:trPr>
          <w:cantSplit/>
          <w:trHeight w:val="137"/>
          <w:trPrChange w:id="295" w:author="vaclav krejci" w:date="2025-02-12T16:24:00Z" w16du:dateUtc="2025-02-12T15:24:00Z">
            <w:trPr>
              <w:gridBefore w:val="1"/>
              <w:cantSplit/>
              <w:trHeight w:val="851"/>
            </w:trPr>
          </w:trPrChange>
        </w:trPr>
        <w:tc>
          <w:tcPr>
            <w:tcW w:w="1418" w:type="dxa"/>
            <w:shd w:val="clear" w:color="auto" w:fill="auto"/>
            <w:tcPrChange w:id="296" w:author="vaclav krejci" w:date="2025-02-12T16:24:00Z" w16du:dateUtc="2025-02-12T15:24:00Z">
              <w:tcPr>
                <w:tcW w:w="1418" w:type="dxa"/>
                <w:gridSpan w:val="2"/>
                <w:shd w:val="clear" w:color="auto" w:fill="auto"/>
              </w:tcPr>
            </w:tcPrChange>
          </w:tcPr>
          <w:p w14:paraId="4FF9A1EE" w14:textId="7F71B5C5" w:rsidR="00BD35BC" w:rsidRPr="00D26F27" w:rsidRDefault="00BD35BC" w:rsidP="006D4FB9">
            <w:pPr>
              <w:tabs>
                <w:tab w:val="left" w:pos="5172"/>
              </w:tabs>
              <w:spacing w:before="120" w:after="120"/>
              <w:ind w:right="-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tcPrChange w:id="297" w:author="vaclav krejci" w:date="2025-02-12T16:24:00Z" w16du:dateUtc="2025-02-12T15:24:00Z">
              <w:tcPr>
                <w:tcW w:w="9355" w:type="dxa"/>
                <w:gridSpan w:val="2"/>
                <w:shd w:val="clear" w:color="auto" w:fill="auto"/>
              </w:tcPr>
            </w:tcPrChange>
          </w:tcPr>
          <w:p w14:paraId="36C60E0A" w14:textId="77777777" w:rsidR="00BD35BC" w:rsidRPr="00D26F27" w:rsidRDefault="00BD35BC" w:rsidP="0074397C">
            <w:pPr>
              <w:tabs>
                <w:tab w:val="left" w:pos="5172"/>
              </w:tabs>
              <w:spacing w:before="120" w:after="120"/>
              <w:ind w:right="-567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A76BCBF" w14:textId="77777777" w:rsidR="00FB1A7A" w:rsidRPr="00FB1A7A" w:rsidRDefault="00FB1A7A" w:rsidP="00FB1A7A">
      <w:pPr>
        <w:tabs>
          <w:tab w:val="left" w:pos="5172"/>
        </w:tabs>
        <w:spacing w:before="120" w:after="120"/>
        <w:ind w:left="-142" w:right="-567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FB1A7A">
        <w:rPr>
          <w:rFonts w:ascii="Arial" w:hAnsi="Arial" w:cs="Arial"/>
          <w:b/>
          <w:sz w:val="20"/>
          <w:szCs w:val="20"/>
        </w:rPr>
        <w:t>Prohlašuji podle § 30 odst. 4 vyhlášky č. 357/2013 Sb.,</w:t>
      </w:r>
      <w:r w:rsidR="006655B3">
        <w:rPr>
          <w:rFonts w:ascii="Arial" w:hAnsi="Arial" w:cs="Arial"/>
          <w:b/>
          <w:sz w:val="20"/>
          <w:szCs w:val="20"/>
        </w:rPr>
        <w:t xml:space="preserve"> o katastru nemovitostí (katastrální vyhláška)</w:t>
      </w:r>
      <w:r w:rsidR="00F04352">
        <w:rPr>
          <w:rFonts w:ascii="Arial" w:hAnsi="Arial" w:cs="Arial"/>
          <w:b/>
          <w:sz w:val="20"/>
          <w:szCs w:val="20"/>
        </w:rPr>
        <w:t>,</w:t>
      </w:r>
      <w:r w:rsidRPr="00FB1A7A">
        <w:rPr>
          <w:rFonts w:ascii="Arial" w:hAnsi="Arial" w:cs="Arial"/>
          <w:b/>
          <w:sz w:val="20"/>
          <w:szCs w:val="20"/>
        </w:rPr>
        <w:t xml:space="preserve"> že změna druhu pozemku*) způsobu využití pozemku*) je v terénu již uskutečněna. Ohlašovaná změna byla uskutečněna</w:t>
      </w:r>
    </w:p>
    <w:p w14:paraId="7833AC92" w14:textId="77777777" w:rsidR="00FB1A7A" w:rsidRPr="00FB1A7A" w:rsidRDefault="00FB1A7A" w:rsidP="00FB1A7A">
      <w:pPr>
        <w:tabs>
          <w:tab w:val="left" w:pos="5172"/>
        </w:tabs>
        <w:spacing w:after="120"/>
        <w:ind w:left="283" w:right="-567" w:hanging="425"/>
        <w:jc w:val="both"/>
        <w:rPr>
          <w:rFonts w:ascii="Arial" w:hAnsi="Arial" w:cs="Arial"/>
          <w:bCs/>
          <w:sz w:val="20"/>
          <w:szCs w:val="20"/>
        </w:rPr>
      </w:pPr>
      <w:r w:rsidRPr="00FB1A7A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B1A7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FB1A7A">
        <w:rPr>
          <w:rFonts w:ascii="Arial" w:hAnsi="Arial" w:cs="Arial"/>
          <w:b/>
          <w:sz w:val="20"/>
          <w:szCs w:val="20"/>
        </w:rPr>
      </w:r>
      <w:r w:rsidRPr="00FB1A7A">
        <w:rPr>
          <w:rFonts w:ascii="Arial" w:hAnsi="Arial" w:cs="Arial"/>
          <w:b/>
          <w:sz w:val="20"/>
          <w:szCs w:val="20"/>
        </w:rPr>
        <w:fldChar w:fldCharType="separate"/>
      </w:r>
      <w:r w:rsidRPr="00FB1A7A">
        <w:rPr>
          <w:rFonts w:ascii="Arial" w:hAnsi="Arial" w:cs="Arial"/>
          <w:b/>
          <w:sz w:val="20"/>
          <w:szCs w:val="20"/>
        </w:rPr>
        <w:fldChar w:fldCharType="end"/>
      </w:r>
      <w:r w:rsidRPr="00FB1A7A">
        <w:rPr>
          <w:rFonts w:ascii="Arial" w:hAnsi="Arial" w:cs="Arial"/>
          <w:b/>
          <w:sz w:val="20"/>
          <w:szCs w:val="20"/>
        </w:rPr>
        <w:tab/>
      </w:r>
      <w:r w:rsidRPr="00FB1A7A">
        <w:rPr>
          <w:rFonts w:ascii="Arial" w:hAnsi="Arial" w:cs="Arial"/>
          <w:bCs/>
          <w:sz w:val="20"/>
          <w:szCs w:val="20"/>
        </w:rPr>
        <w:t xml:space="preserve">na základě </w:t>
      </w:r>
      <w:r w:rsidR="00C73FF1">
        <w:rPr>
          <w:rFonts w:ascii="Arial" w:hAnsi="Arial" w:cs="Arial"/>
          <w:bCs/>
          <w:sz w:val="20"/>
          <w:szCs w:val="20"/>
        </w:rPr>
        <w:t>povolení</w:t>
      </w:r>
      <w:r w:rsidR="00ED66B9">
        <w:rPr>
          <w:rFonts w:ascii="Arial" w:hAnsi="Arial" w:cs="Arial"/>
          <w:bCs/>
          <w:sz w:val="20"/>
          <w:szCs w:val="20"/>
        </w:rPr>
        <w:t xml:space="preserve"> </w:t>
      </w:r>
      <w:r w:rsidRPr="00FB1A7A">
        <w:rPr>
          <w:rFonts w:ascii="Arial" w:hAnsi="Arial" w:cs="Arial"/>
          <w:bCs/>
          <w:sz w:val="20"/>
          <w:szCs w:val="20"/>
        </w:rPr>
        <w:t>stavebního úřadu, přiloženého k tomuto ohlášení.</w:t>
      </w:r>
    </w:p>
    <w:p w14:paraId="71705E4A" w14:textId="77777777" w:rsidR="00FB1A7A" w:rsidRDefault="00FB1A7A" w:rsidP="00FB1A7A">
      <w:pPr>
        <w:tabs>
          <w:tab w:val="left" w:pos="5172"/>
        </w:tabs>
        <w:spacing w:after="120"/>
        <w:ind w:left="283" w:right="-567" w:hanging="425"/>
        <w:jc w:val="both"/>
        <w:rPr>
          <w:rFonts w:ascii="Arial" w:hAnsi="Arial" w:cs="Arial"/>
          <w:bCs/>
          <w:sz w:val="20"/>
          <w:szCs w:val="20"/>
        </w:rPr>
      </w:pPr>
      <w:r w:rsidRPr="00FB1A7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B1A7A">
        <w:rPr>
          <w:rFonts w:ascii="Arial" w:hAnsi="Arial" w:cs="Arial"/>
          <w:sz w:val="20"/>
          <w:szCs w:val="20"/>
        </w:rPr>
        <w:instrText xml:space="preserve"> FORMCHECKBOX </w:instrText>
      </w:r>
      <w:r w:rsidRPr="00FB1A7A">
        <w:rPr>
          <w:rFonts w:ascii="Arial" w:hAnsi="Arial" w:cs="Arial"/>
          <w:sz w:val="20"/>
          <w:szCs w:val="20"/>
        </w:rPr>
      </w:r>
      <w:r w:rsidRPr="00FB1A7A">
        <w:rPr>
          <w:rFonts w:ascii="Arial" w:hAnsi="Arial" w:cs="Arial"/>
          <w:sz w:val="20"/>
          <w:szCs w:val="20"/>
        </w:rPr>
        <w:fldChar w:fldCharType="separate"/>
      </w:r>
      <w:r w:rsidRPr="00FB1A7A">
        <w:rPr>
          <w:rFonts w:ascii="Arial" w:hAnsi="Arial" w:cs="Arial"/>
          <w:sz w:val="20"/>
          <w:szCs w:val="20"/>
        </w:rPr>
        <w:fldChar w:fldCharType="end"/>
      </w:r>
      <w:r w:rsidRPr="00FB1A7A">
        <w:rPr>
          <w:rFonts w:ascii="Arial" w:hAnsi="Arial" w:cs="Arial"/>
          <w:sz w:val="20"/>
          <w:szCs w:val="20"/>
        </w:rPr>
        <w:tab/>
      </w:r>
      <w:r w:rsidR="00C73FF1">
        <w:rPr>
          <w:rFonts w:ascii="Arial" w:hAnsi="Arial" w:cs="Arial"/>
          <w:bCs/>
          <w:sz w:val="20"/>
          <w:szCs w:val="20"/>
        </w:rPr>
        <w:t xml:space="preserve">bez povolení </w:t>
      </w:r>
      <w:r w:rsidRPr="00FB1A7A">
        <w:rPr>
          <w:rFonts w:ascii="Arial" w:hAnsi="Arial" w:cs="Arial"/>
          <w:bCs/>
          <w:sz w:val="20"/>
          <w:szCs w:val="20"/>
        </w:rPr>
        <w:t>stavebního úřadu.</w:t>
      </w:r>
    </w:p>
    <w:p w14:paraId="7EDE2375" w14:textId="77777777" w:rsidR="00986B56" w:rsidRPr="00A73BA1" w:rsidRDefault="00986B56" w:rsidP="00986B56">
      <w:pPr>
        <w:tabs>
          <w:tab w:val="left" w:pos="5172"/>
        </w:tabs>
        <w:spacing w:after="120"/>
        <w:ind w:left="-142" w:right="-567"/>
        <w:jc w:val="both"/>
        <w:rPr>
          <w:rFonts w:ascii="Arial" w:hAnsi="Arial" w:cs="Arial"/>
          <w:bCs/>
          <w:sz w:val="20"/>
          <w:szCs w:val="20"/>
        </w:rPr>
      </w:pPr>
      <w:r w:rsidRPr="00A73BA1">
        <w:rPr>
          <w:rFonts w:ascii="Arial" w:hAnsi="Arial" w:cs="Arial"/>
          <w:b/>
          <w:bCs/>
          <w:sz w:val="20"/>
          <w:szCs w:val="20"/>
        </w:rPr>
        <w:t>V případě ohlašované změny způsobu využití pozemku</w:t>
      </w:r>
      <w:r w:rsidRPr="00A73BA1">
        <w:rPr>
          <w:rFonts w:ascii="Arial" w:hAnsi="Arial" w:cs="Arial"/>
          <w:bCs/>
          <w:sz w:val="20"/>
          <w:szCs w:val="20"/>
        </w:rPr>
        <w:t xml:space="preserve"> </w:t>
      </w:r>
      <w:r w:rsidRPr="00A73BA1">
        <w:rPr>
          <w:rFonts w:ascii="Arial" w:hAnsi="Arial" w:cs="Arial"/>
          <w:b/>
          <w:bCs/>
          <w:sz w:val="20"/>
          <w:szCs w:val="20"/>
        </w:rPr>
        <w:t>plantáž dřevin</w:t>
      </w:r>
      <w:r w:rsidRPr="00A73BA1">
        <w:rPr>
          <w:rFonts w:ascii="Arial" w:hAnsi="Arial" w:cs="Arial"/>
          <w:bCs/>
          <w:sz w:val="20"/>
          <w:szCs w:val="20"/>
        </w:rPr>
        <w:t xml:space="preserve"> současně prohlašuji, že tento způsob využití pozemku byl </w:t>
      </w:r>
      <w:r w:rsidRPr="00A73BA1">
        <w:rPr>
          <w:rFonts w:ascii="Arial" w:hAnsi="Arial" w:cs="Arial"/>
          <w:sz w:val="20"/>
          <w:szCs w:val="20"/>
        </w:rPr>
        <w:t> </w:t>
      </w:r>
      <w:r w:rsidRPr="00A73BA1">
        <w:rPr>
          <w:rFonts w:ascii="Arial" w:hAnsi="Arial" w:cs="Arial"/>
          <w:bCs/>
          <w:sz w:val="20"/>
          <w:szCs w:val="20"/>
        </w:rPr>
        <w:t xml:space="preserve"> </w:t>
      </w:r>
    </w:p>
    <w:p w14:paraId="2B0332F8" w14:textId="77777777" w:rsidR="00986B56" w:rsidRPr="00FB1A7A" w:rsidRDefault="00986B56" w:rsidP="00FB1A7A">
      <w:pPr>
        <w:tabs>
          <w:tab w:val="left" w:pos="5172"/>
        </w:tabs>
        <w:spacing w:after="120"/>
        <w:ind w:left="283" w:right="-567" w:hanging="425"/>
        <w:jc w:val="both"/>
      </w:pPr>
      <w:r w:rsidRPr="00A73BA1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73BA1">
        <w:rPr>
          <w:rFonts w:ascii="Arial" w:hAnsi="Arial" w:cs="Arial"/>
          <w:sz w:val="20"/>
          <w:szCs w:val="20"/>
        </w:rPr>
        <w:instrText xml:space="preserve"> FORMCHECKBOX </w:instrText>
      </w:r>
      <w:r w:rsidRPr="00A73BA1">
        <w:rPr>
          <w:rFonts w:ascii="Arial" w:hAnsi="Arial" w:cs="Arial"/>
          <w:sz w:val="20"/>
          <w:szCs w:val="20"/>
        </w:rPr>
      </w:r>
      <w:r w:rsidRPr="00A73BA1">
        <w:rPr>
          <w:rFonts w:ascii="Arial" w:hAnsi="Arial" w:cs="Arial"/>
          <w:sz w:val="20"/>
          <w:szCs w:val="20"/>
        </w:rPr>
        <w:fldChar w:fldCharType="separate"/>
      </w:r>
      <w:r w:rsidRPr="00A73BA1">
        <w:rPr>
          <w:rFonts w:ascii="Arial" w:hAnsi="Arial" w:cs="Arial"/>
          <w:sz w:val="20"/>
          <w:szCs w:val="20"/>
        </w:rPr>
        <w:fldChar w:fldCharType="end"/>
      </w:r>
      <w:r w:rsidRPr="00A73BA1">
        <w:rPr>
          <w:rFonts w:ascii="Arial" w:hAnsi="Arial" w:cs="Arial"/>
          <w:sz w:val="20"/>
          <w:szCs w:val="20"/>
        </w:rPr>
        <w:tab/>
      </w:r>
      <w:r w:rsidRPr="00A73BA1">
        <w:rPr>
          <w:rFonts w:ascii="Arial" w:hAnsi="Arial" w:cs="Arial"/>
          <w:bCs/>
          <w:sz w:val="20"/>
          <w:szCs w:val="20"/>
        </w:rPr>
        <w:t xml:space="preserve">v souladu s § </w:t>
      </w:r>
      <w:r w:rsidR="000E3366">
        <w:rPr>
          <w:rFonts w:ascii="Arial" w:hAnsi="Arial" w:cs="Arial"/>
          <w:bCs/>
          <w:sz w:val="20"/>
          <w:szCs w:val="20"/>
        </w:rPr>
        <w:t>8c</w:t>
      </w:r>
      <w:r w:rsidR="000E3366" w:rsidRPr="00A73BA1">
        <w:rPr>
          <w:rFonts w:ascii="Arial" w:hAnsi="Arial" w:cs="Arial"/>
          <w:bCs/>
          <w:sz w:val="20"/>
          <w:szCs w:val="20"/>
        </w:rPr>
        <w:t xml:space="preserve"> </w:t>
      </w:r>
      <w:r w:rsidRPr="00A73BA1">
        <w:rPr>
          <w:rFonts w:ascii="Arial" w:hAnsi="Arial" w:cs="Arial"/>
          <w:bCs/>
          <w:sz w:val="20"/>
          <w:szCs w:val="20"/>
        </w:rPr>
        <w:t xml:space="preserve">odst. </w:t>
      </w:r>
      <w:r w:rsidR="000E3366">
        <w:rPr>
          <w:rFonts w:ascii="Arial" w:hAnsi="Arial" w:cs="Arial"/>
          <w:bCs/>
          <w:sz w:val="20"/>
          <w:szCs w:val="20"/>
        </w:rPr>
        <w:t>3</w:t>
      </w:r>
      <w:r w:rsidRPr="00A73BA1">
        <w:rPr>
          <w:rFonts w:ascii="Arial" w:hAnsi="Arial" w:cs="Arial"/>
          <w:bCs/>
          <w:sz w:val="20"/>
          <w:szCs w:val="20"/>
        </w:rPr>
        <w:t xml:space="preserve"> zákona č. 334/1992 Sb., o ochraně zemědělského půdního fondu, ve znění pozdějších předpisů *) s přechodným ustanovením uvedeným v čl. II bodu 3 zákona č. 41/2015 Sb. *), oznámen orgánu ochrany zemědělského půdního fondu a pozemek je užíván v souladu s navrhovaným způsobem jeho využití.</w:t>
      </w:r>
    </w:p>
    <w:tbl>
      <w:tblPr>
        <w:tblW w:w="107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0348"/>
      </w:tblGrid>
      <w:tr w:rsidR="00EF5A26" w:rsidRPr="00DE20C4" w14:paraId="72CB098E" w14:textId="77777777" w:rsidTr="00FE7389">
        <w:trPr>
          <w:trHeight w:hRule="exact" w:val="340"/>
        </w:trPr>
        <w:tc>
          <w:tcPr>
            <w:tcW w:w="360" w:type="dxa"/>
            <w:shd w:val="clear" w:color="auto" w:fill="DBE5F1"/>
            <w:vAlign w:val="center"/>
          </w:tcPr>
          <w:p w14:paraId="34C72A7D" w14:textId="77777777" w:rsidR="00EF5A26" w:rsidRPr="00F068CE" w:rsidRDefault="00EF5A26" w:rsidP="005A66BF">
            <w:pPr>
              <w:pStyle w:val="Textkomente"/>
              <w:rPr>
                <w:rFonts w:ascii="Arial" w:hAnsi="Arial" w:cs="Arial"/>
                <w:b/>
                <w:bCs/>
              </w:rPr>
            </w:pPr>
            <w:r w:rsidRPr="00F068CE">
              <w:rPr>
                <w:rFonts w:ascii="Arial" w:hAnsi="Arial" w:cs="Arial"/>
                <w:b/>
                <w:bCs/>
              </w:rPr>
              <w:t>II.</w:t>
            </w:r>
          </w:p>
        </w:tc>
        <w:tc>
          <w:tcPr>
            <w:tcW w:w="10348" w:type="dxa"/>
            <w:shd w:val="clear" w:color="auto" w:fill="DBE5F1"/>
            <w:vAlign w:val="center"/>
          </w:tcPr>
          <w:p w14:paraId="57B5C172" w14:textId="77777777" w:rsidR="00EF5A26" w:rsidRPr="00F068CE" w:rsidRDefault="00EF5A26" w:rsidP="00B924FF">
            <w:pPr>
              <w:spacing w:before="40"/>
              <w:ind w:left="-6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68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Údaje o ohlašovateli </w:t>
            </w:r>
          </w:p>
        </w:tc>
      </w:tr>
    </w:tbl>
    <w:p w14:paraId="723A6FF0" w14:textId="77777777" w:rsidR="00EF5A26" w:rsidRPr="00F068CE" w:rsidRDefault="00EF5A26" w:rsidP="00BB2908">
      <w:pPr>
        <w:spacing w:before="120"/>
        <w:ind w:left="-567"/>
        <w:rPr>
          <w:rFonts w:ascii="Arial" w:hAnsi="Arial" w:cs="Arial"/>
          <w:b/>
          <w:bCs/>
          <w:sz w:val="20"/>
          <w:szCs w:val="20"/>
        </w:rPr>
      </w:pPr>
      <w:r w:rsidRPr="00F068CE">
        <w:rPr>
          <w:rFonts w:ascii="Arial" w:hAnsi="Arial" w:cs="Arial"/>
          <w:b/>
          <w:bCs/>
          <w:sz w:val="20"/>
          <w:szCs w:val="20"/>
        </w:rPr>
        <w:t xml:space="preserve">1.  </w:t>
      </w:r>
    </w:p>
    <w:tbl>
      <w:tblPr>
        <w:tblW w:w="10773" w:type="dxa"/>
        <w:tblInd w:w="-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7"/>
        <w:gridCol w:w="31"/>
        <w:gridCol w:w="2606"/>
        <w:gridCol w:w="30"/>
        <w:gridCol w:w="149"/>
        <w:gridCol w:w="35"/>
        <w:gridCol w:w="793"/>
        <w:gridCol w:w="30"/>
        <w:gridCol w:w="66"/>
        <w:gridCol w:w="38"/>
        <w:gridCol w:w="525"/>
        <w:gridCol w:w="30"/>
        <w:gridCol w:w="147"/>
        <w:gridCol w:w="30"/>
        <w:gridCol w:w="683"/>
        <w:gridCol w:w="30"/>
        <w:gridCol w:w="966"/>
        <w:gridCol w:w="30"/>
        <w:gridCol w:w="683"/>
        <w:gridCol w:w="30"/>
        <w:gridCol w:w="2244"/>
      </w:tblGrid>
      <w:tr w:rsidR="005E29E1" w14:paraId="36219389" w14:textId="77777777" w:rsidTr="002746A8">
        <w:trPr>
          <w:cantSplit/>
          <w:trHeight w:hRule="exact" w:val="227"/>
        </w:trPr>
        <w:tc>
          <w:tcPr>
            <w:tcW w:w="4234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14:paraId="46E544FF" w14:textId="77777777" w:rsidR="00EF5A26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 xml:space="preserve">příjmení nebo název </w:t>
            </w:r>
          </w:p>
        </w:tc>
        <w:tc>
          <w:tcPr>
            <w:tcW w:w="30" w:type="dxa"/>
            <w:vAlign w:val="bottom"/>
          </w:tcPr>
          <w:p w14:paraId="6494B962" w14:textId="77777777" w:rsidR="00EF5A26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526" w:type="dxa"/>
            <w:gridSpan w:val="11"/>
            <w:tcBorders>
              <w:bottom w:val="single" w:sz="4" w:space="0" w:color="auto"/>
            </w:tcBorders>
            <w:vAlign w:val="bottom"/>
          </w:tcPr>
          <w:p w14:paraId="3898E122" w14:textId="77777777" w:rsidR="00EF5A26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jméno</w:t>
            </w:r>
          </w:p>
        </w:tc>
        <w:tc>
          <w:tcPr>
            <w:tcW w:w="30" w:type="dxa"/>
            <w:vAlign w:val="bottom"/>
          </w:tcPr>
          <w:p w14:paraId="5C01AAD8" w14:textId="77777777" w:rsidR="00EF5A26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  <w:vAlign w:val="bottom"/>
          </w:tcPr>
          <w:p w14:paraId="470403F9" w14:textId="77777777" w:rsidR="00EF5A26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titul před</w:t>
            </w:r>
          </w:p>
        </w:tc>
        <w:tc>
          <w:tcPr>
            <w:tcW w:w="30" w:type="dxa"/>
            <w:vAlign w:val="bottom"/>
          </w:tcPr>
          <w:p w14:paraId="001949B1" w14:textId="77777777" w:rsidR="00EF5A26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683" w:type="dxa"/>
            <w:tcBorders>
              <w:bottom w:val="single" w:sz="4" w:space="0" w:color="auto"/>
            </w:tcBorders>
            <w:noWrap/>
            <w:vAlign w:val="bottom"/>
          </w:tcPr>
          <w:p w14:paraId="652CC3CB" w14:textId="77777777" w:rsidR="00EF5A26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titul za</w:t>
            </w:r>
          </w:p>
        </w:tc>
        <w:tc>
          <w:tcPr>
            <w:tcW w:w="30" w:type="dxa"/>
            <w:vAlign w:val="bottom"/>
          </w:tcPr>
          <w:p w14:paraId="0160414E" w14:textId="77777777" w:rsidR="00EF5A26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244" w:type="dxa"/>
            <w:tcBorders>
              <w:bottom w:val="single" w:sz="4" w:space="0" w:color="auto"/>
            </w:tcBorders>
            <w:noWrap/>
            <w:vAlign w:val="bottom"/>
          </w:tcPr>
          <w:p w14:paraId="64B6066E" w14:textId="77777777" w:rsidR="00EF5A26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 xml:space="preserve">RČ / IČ 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A34817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E29E1" w14:paraId="547EAEC2" w14:textId="77777777" w:rsidTr="002746A8">
        <w:trPr>
          <w:cantSplit/>
          <w:trHeight w:hRule="exact" w:val="397"/>
        </w:trPr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5D173" w14:textId="446AAEDC" w:rsidR="00EF5A26" w:rsidRPr="00D26F27" w:rsidRDefault="00314A89" w:rsidP="0074397C">
            <w:pPr>
              <w:pStyle w:val="Nadpis4"/>
              <w:jc w:val="left"/>
              <w:rPr>
                <w:bCs w:val="0"/>
                <w:i w:val="0"/>
                <w:iCs w:val="0"/>
                <w:color w:val="auto"/>
                <w:sz w:val="20"/>
                <w:szCs w:val="20"/>
              </w:rPr>
            </w:pPr>
            <w:ins w:id="298" w:author="vaclav krejci" w:date="2025-02-12T16:43:00Z" w16du:dateUtc="2025-02-12T15:43:00Z">
              <w:r>
                <w:rPr>
                  <w:bCs w:val="0"/>
                  <w:i w:val="0"/>
                  <w:iCs w:val="0"/>
                  <w:color w:val="auto"/>
                  <w:sz w:val="20"/>
                  <w:szCs w:val="20"/>
                </w:rPr>
                <w:t>Středočeský kraj</w:t>
              </w:r>
            </w:ins>
          </w:p>
        </w:tc>
        <w:tc>
          <w:tcPr>
            <w:tcW w:w="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10B15" w14:textId="77777777" w:rsidR="00EF5A26" w:rsidRPr="00D26F27" w:rsidRDefault="00EF5A26" w:rsidP="00B924FF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5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0A74" w14:textId="6C89B6E4" w:rsidR="00EF5A26" w:rsidRPr="00D26F27" w:rsidRDefault="00EF5A26" w:rsidP="0074397C">
            <w:pPr>
              <w:pStyle w:val="Nadpis3"/>
              <w:jc w:val="left"/>
              <w:rPr>
                <w:i w:val="0"/>
                <w:color w:val="auto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4FE93" w14:textId="77777777" w:rsidR="00EF5A26" w:rsidRPr="00D26F27" w:rsidRDefault="00EF5A26" w:rsidP="00B924FF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1FC0" w14:textId="71DDFEED" w:rsidR="00EF5A26" w:rsidRPr="00D26F27" w:rsidRDefault="00EF5A26" w:rsidP="00B924FF">
            <w:pPr>
              <w:ind w:left="-85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9D421" w14:textId="77777777" w:rsidR="00EF5A26" w:rsidRPr="00D26F27" w:rsidRDefault="00EF5A26" w:rsidP="00B924FF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BC57C" w14:textId="77777777" w:rsidR="00EF5A26" w:rsidRPr="00D26F27" w:rsidRDefault="00EF5A26" w:rsidP="00B924FF">
            <w:pPr>
              <w:ind w:left="-85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41B89" w14:textId="77777777" w:rsidR="00EF5A26" w:rsidRPr="00D26F27" w:rsidRDefault="00EF5A26" w:rsidP="00B924FF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1296B" w14:textId="77777777" w:rsidR="00EF5A26" w:rsidRPr="00D26F27" w:rsidRDefault="00EF5A26" w:rsidP="00B924FF">
            <w:pPr>
              <w:ind w:left="-85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EF5A26" w14:paraId="51B70335" w14:textId="77777777" w:rsidTr="002746A8">
        <w:trPr>
          <w:cantSplit/>
          <w:trHeight w:hRule="exact" w:val="227"/>
        </w:trPr>
        <w:tc>
          <w:tcPr>
            <w:tcW w:w="4413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B032DDB" w14:textId="77777777" w:rsidR="00EF5A26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ulice</w:t>
            </w:r>
          </w:p>
        </w:tc>
        <w:tc>
          <w:tcPr>
            <w:tcW w:w="35" w:type="dxa"/>
            <w:tcBorders>
              <w:top w:val="single" w:sz="4" w:space="0" w:color="auto"/>
            </w:tcBorders>
            <w:noWrap/>
            <w:vAlign w:val="bottom"/>
          </w:tcPr>
          <w:p w14:paraId="6402FB2E" w14:textId="77777777" w:rsidR="00EF5A26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616AFEA2" w14:textId="77777777" w:rsidR="00EF5A26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  <w:vertAlign w:val="superscript"/>
              </w:rPr>
            </w:pPr>
            <w:r>
              <w:rPr>
                <w:rFonts w:ascii="Arial" w:hAnsi="Arial" w:cs="Arial"/>
                <w:sz w:val="16"/>
                <w:szCs w:val="14"/>
              </w:rPr>
              <w:t xml:space="preserve">č.p. / </w:t>
            </w:r>
            <w:proofErr w:type="spellStart"/>
            <w:r>
              <w:rPr>
                <w:rFonts w:ascii="Arial" w:hAnsi="Arial" w:cs="Arial"/>
                <w:sz w:val="16"/>
                <w:szCs w:val="14"/>
              </w:rPr>
              <w:t>č.e</w:t>
            </w:r>
            <w:proofErr w:type="spellEnd"/>
            <w:r>
              <w:rPr>
                <w:rFonts w:ascii="Arial" w:hAnsi="Arial" w:cs="Arial"/>
                <w:sz w:val="16"/>
                <w:szCs w:val="14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6607C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8" w:type="dxa"/>
            <w:tcBorders>
              <w:top w:val="single" w:sz="4" w:space="0" w:color="auto"/>
            </w:tcBorders>
            <w:noWrap/>
            <w:vAlign w:val="bottom"/>
          </w:tcPr>
          <w:p w14:paraId="60B76E68" w14:textId="77777777" w:rsidR="00EF5A26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781378A6" w14:textId="77777777" w:rsidR="00EF5A26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proofErr w:type="spellStart"/>
            <w:r>
              <w:rPr>
                <w:rFonts w:ascii="Arial" w:hAnsi="Arial" w:cs="Arial"/>
                <w:sz w:val="16"/>
                <w:szCs w:val="14"/>
              </w:rPr>
              <w:t>č.orient</w:t>
            </w:r>
            <w:proofErr w:type="spellEnd"/>
            <w:r>
              <w:rPr>
                <w:rFonts w:ascii="Arial" w:hAnsi="Arial" w:cs="Arial"/>
                <w:sz w:val="16"/>
                <w:szCs w:val="14"/>
              </w:rPr>
              <w:t>.</w:t>
            </w:r>
          </w:p>
        </w:tc>
        <w:tc>
          <w:tcPr>
            <w:tcW w:w="30" w:type="dxa"/>
            <w:tcBorders>
              <w:top w:val="single" w:sz="4" w:space="0" w:color="auto"/>
            </w:tcBorders>
            <w:noWrap/>
            <w:vAlign w:val="bottom"/>
          </w:tcPr>
          <w:p w14:paraId="1E087596" w14:textId="77777777" w:rsidR="00EF5A26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66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4593C9F1" w14:textId="77777777" w:rsidR="00EF5A26" w:rsidRDefault="00EF5A26" w:rsidP="002746A8">
            <w:pPr>
              <w:ind w:left="-142" w:firstLine="142"/>
              <w:rPr>
                <w:rFonts w:ascii="Arial" w:hAnsi="Arial" w:cs="Arial"/>
                <w:i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část obce</w:t>
            </w:r>
            <w:r w:rsidR="002746A8">
              <w:rPr>
                <w:rFonts w:ascii="Arial" w:hAnsi="Arial" w:cs="Arial"/>
                <w:sz w:val="16"/>
                <w:szCs w:val="14"/>
              </w:rPr>
              <w:t xml:space="preserve"> (</w:t>
            </w:r>
            <w:r w:rsidR="002746A8" w:rsidRPr="009F663E">
              <w:rPr>
                <w:rFonts w:ascii="Arial" w:hAnsi="Arial" w:cs="Arial"/>
                <w:sz w:val="16"/>
                <w:szCs w:val="14"/>
              </w:rPr>
              <w:t>v Praze název katastrálního území</w:t>
            </w:r>
            <w:r w:rsidR="002746A8">
              <w:rPr>
                <w:rFonts w:ascii="Arial" w:hAnsi="Arial" w:cs="Arial"/>
                <w:sz w:val="16"/>
                <w:szCs w:val="14"/>
              </w:rPr>
              <w:t>)</w:t>
            </w:r>
          </w:p>
        </w:tc>
      </w:tr>
      <w:tr w:rsidR="00EF5A26" w14:paraId="2923F8CF" w14:textId="77777777" w:rsidTr="002746A8">
        <w:trPr>
          <w:cantSplit/>
          <w:trHeight w:hRule="exact" w:val="397"/>
        </w:trPr>
        <w:tc>
          <w:tcPr>
            <w:tcW w:w="4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2EE3A" w14:textId="3E649C64" w:rsidR="00EF5A26" w:rsidRPr="00D26F27" w:rsidRDefault="00314A89" w:rsidP="0074397C">
            <w:pPr>
              <w:pStyle w:val="Nadpis4"/>
              <w:jc w:val="left"/>
              <w:rPr>
                <w:i w:val="0"/>
                <w:color w:val="auto"/>
                <w:sz w:val="20"/>
                <w:szCs w:val="20"/>
              </w:rPr>
            </w:pPr>
            <w:ins w:id="299" w:author="vaclav krejci" w:date="2025-02-12T16:43:00Z" w16du:dateUtc="2025-02-12T15:43:00Z">
              <w:r>
                <w:rPr>
                  <w:i w:val="0"/>
                  <w:color w:val="auto"/>
                  <w:sz w:val="20"/>
                  <w:szCs w:val="20"/>
                </w:rPr>
                <w:t xml:space="preserve">Zborovská </w:t>
              </w:r>
            </w:ins>
          </w:p>
        </w:tc>
        <w:tc>
          <w:tcPr>
            <w:tcW w:w="3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C7A2F71" w14:textId="77777777" w:rsidR="00EF5A26" w:rsidRPr="00D26F27" w:rsidRDefault="00EF5A26" w:rsidP="00B924FF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ACC01" w14:textId="56427CB8" w:rsidR="00EF5A26" w:rsidRPr="00D26F27" w:rsidRDefault="00314A89" w:rsidP="00B924FF">
            <w:pPr>
              <w:ind w:left="-85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ins w:id="300" w:author="vaclav krejci" w:date="2025-02-12T16:43:00Z" w16du:dateUtc="2025-02-12T15:43:00Z">
              <w:r>
                <w:rPr>
                  <w:rFonts w:ascii="Arial" w:hAnsi="Arial" w:cs="Arial"/>
                  <w:b/>
                  <w:bCs/>
                  <w:iCs/>
                  <w:sz w:val="20"/>
                  <w:szCs w:val="20"/>
                </w:rPr>
                <w:t>81</w:t>
              </w:r>
            </w:ins>
          </w:p>
        </w:tc>
        <w:tc>
          <w:tcPr>
            <w:tcW w:w="3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FF126EA" w14:textId="77777777" w:rsidR="00EF5A26" w:rsidRPr="00D26F27" w:rsidRDefault="00EF5A26" w:rsidP="00B924FF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ED612" w14:textId="2EF85397" w:rsidR="00EF5A26" w:rsidRPr="00D26F27" w:rsidRDefault="00314A89" w:rsidP="00B924FF">
            <w:pPr>
              <w:ind w:left="-85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ins w:id="301" w:author="vaclav krejci" w:date="2025-02-12T16:44:00Z" w16du:dateUtc="2025-02-12T15:44:00Z">
              <w:r>
                <w:rPr>
                  <w:rFonts w:ascii="Arial" w:hAnsi="Arial" w:cs="Arial"/>
                  <w:b/>
                  <w:bCs/>
                  <w:iCs/>
                  <w:sz w:val="20"/>
                  <w:szCs w:val="20"/>
                </w:rPr>
                <w:t>11</w:t>
              </w:r>
            </w:ins>
          </w:p>
        </w:tc>
        <w:tc>
          <w:tcPr>
            <w:tcW w:w="3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4173C24" w14:textId="77777777" w:rsidR="00EF5A26" w:rsidRPr="00D26F27" w:rsidRDefault="00EF5A26" w:rsidP="00B924FF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B157B" w14:textId="69F6A0B4" w:rsidR="00EF5A26" w:rsidRPr="00D26F27" w:rsidRDefault="00314A89" w:rsidP="00B924FF">
            <w:pPr>
              <w:pStyle w:val="Nadpis3"/>
              <w:ind w:left="-85" w:firstLine="142"/>
              <w:jc w:val="left"/>
              <w:rPr>
                <w:i w:val="0"/>
                <w:color w:val="auto"/>
                <w:szCs w:val="20"/>
              </w:rPr>
            </w:pPr>
            <w:ins w:id="302" w:author="vaclav krejci" w:date="2025-02-12T16:44:00Z" w16du:dateUtc="2025-02-12T15:44:00Z">
              <w:r>
                <w:rPr>
                  <w:i w:val="0"/>
                  <w:color w:val="auto"/>
                  <w:szCs w:val="20"/>
                </w:rPr>
                <w:t>Smíchov</w:t>
              </w:r>
            </w:ins>
          </w:p>
        </w:tc>
      </w:tr>
      <w:tr w:rsidR="00EF5A26" w14:paraId="0D38D5FE" w14:textId="77777777" w:rsidTr="002746A8">
        <w:trPr>
          <w:cantSplit/>
          <w:trHeight w:hRule="exact" w:val="227"/>
        </w:trPr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0CF0F8" w14:textId="77777777" w:rsidR="00EF5A26" w:rsidRPr="006607CC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 w:rsidRPr="006607CC">
              <w:rPr>
                <w:rFonts w:ascii="Arial" w:hAnsi="Arial" w:cs="Arial"/>
                <w:sz w:val="16"/>
                <w:szCs w:val="14"/>
              </w:rPr>
              <w:t>PSČ</w:t>
            </w:r>
          </w:p>
        </w:tc>
        <w:tc>
          <w:tcPr>
            <w:tcW w:w="31" w:type="dxa"/>
            <w:tcBorders>
              <w:top w:val="single" w:sz="4" w:space="0" w:color="auto"/>
            </w:tcBorders>
            <w:vAlign w:val="bottom"/>
          </w:tcPr>
          <w:p w14:paraId="5F8536C7" w14:textId="77777777" w:rsidR="00EF5A26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272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936496" w14:textId="77777777" w:rsidR="00EF5A26" w:rsidRDefault="002746A8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obec</w:t>
            </w:r>
          </w:p>
        </w:tc>
        <w:tc>
          <w:tcPr>
            <w:tcW w:w="30" w:type="dxa"/>
            <w:tcBorders>
              <w:top w:val="single" w:sz="4" w:space="0" w:color="auto"/>
            </w:tcBorders>
            <w:vAlign w:val="bottom"/>
          </w:tcPr>
          <w:p w14:paraId="75867E5E" w14:textId="77777777" w:rsidR="00EF5A26" w:rsidRDefault="00EF5A26" w:rsidP="00B924FF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84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AADEF9" w14:textId="77777777" w:rsidR="00EF5A26" w:rsidRPr="006607CC" w:rsidRDefault="002746A8" w:rsidP="00B924FF">
            <w:pPr>
              <w:spacing w:before="40"/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 xml:space="preserve">městský </w:t>
            </w:r>
            <w:r w:rsidRPr="009F663E">
              <w:rPr>
                <w:rFonts w:ascii="Arial" w:hAnsi="Arial" w:cs="Arial"/>
                <w:sz w:val="16"/>
                <w:szCs w:val="14"/>
              </w:rPr>
              <w:t>obvod v Praze</w:t>
            </w:r>
          </w:p>
        </w:tc>
      </w:tr>
      <w:tr w:rsidR="00EF5A26" w14:paraId="71422B67" w14:textId="77777777" w:rsidTr="002746A8">
        <w:trPr>
          <w:cantSplit/>
          <w:trHeight w:hRule="exact" w:val="39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3B74" w14:textId="5282DDF1" w:rsidR="00EF5A26" w:rsidRPr="00D26F27" w:rsidRDefault="00314A89" w:rsidP="00B924FF">
            <w:pPr>
              <w:ind w:left="-85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ins w:id="303" w:author="vaclav krejci" w:date="2025-02-12T16:44:00Z" w16du:dateUtc="2025-02-12T15:44:00Z">
              <w:r>
                <w:rPr>
                  <w:rFonts w:ascii="Arial" w:hAnsi="Arial" w:cs="Arial"/>
                  <w:b/>
                  <w:bCs/>
                  <w:iCs/>
                  <w:sz w:val="20"/>
                  <w:szCs w:val="20"/>
                </w:rPr>
                <w:t>15000</w:t>
              </w:r>
            </w:ins>
          </w:p>
        </w:tc>
        <w:tc>
          <w:tcPr>
            <w:tcW w:w="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3A43C" w14:textId="77777777" w:rsidR="00EF5A26" w:rsidRPr="00D26F27" w:rsidRDefault="00EF5A26" w:rsidP="00B924FF">
            <w:pPr>
              <w:ind w:left="-142" w:firstLine="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7C7F" w14:textId="0A6A59AF" w:rsidR="00EF5A26" w:rsidRPr="00D26F27" w:rsidRDefault="00314A89" w:rsidP="00B924FF">
            <w:pPr>
              <w:ind w:left="-85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ins w:id="304" w:author="vaclav krejci" w:date="2025-02-12T16:44:00Z" w16du:dateUtc="2025-02-12T15:44:00Z">
              <w:r>
                <w:rPr>
                  <w:rFonts w:ascii="Arial" w:hAnsi="Arial" w:cs="Arial"/>
                  <w:b/>
                  <w:bCs/>
                  <w:iCs/>
                  <w:sz w:val="20"/>
                  <w:szCs w:val="20"/>
                </w:rPr>
                <w:t>Praha 5</w:t>
              </w:r>
            </w:ins>
          </w:p>
        </w:tc>
        <w:tc>
          <w:tcPr>
            <w:tcW w:w="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E0CB" w14:textId="77777777" w:rsidR="00EF5A26" w:rsidRPr="00D26F27" w:rsidRDefault="00EF5A26" w:rsidP="00B924FF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841" w14:textId="77777777" w:rsidR="00EF5A26" w:rsidRPr="00D26F27" w:rsidRDefault="00EF5A26" w:rsidP="00B924FF">
            <w:pPr>
              <w:ind w:left="-85" w:firstLine="14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746A8" w14:paraId="5B074A79" w14:textId="77777777" w:rsidTr="002746A8">
        <w:trPr>
          <w:cantSplit/>
          <w:trHeight w:hRule="exact" w:val="227"/>
        </w:trPr>
        <w:tc>
          <w:tcPr>
            <w:tcW w:w="5241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2880DCD" w14:textId="77777777" w:rsidR="002746A8" w:rsidRDefault="002746A8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 w:rsidRPr="00CB71C5">
              <w:rPr>
                <w:rFonts w:ascii="Arial" w:hAnsi="Arial" w:cs="Arial"/>
                <w:sz w:val="16"/>
                <w:szCs w:val="14"/>
              </w:rPr>
              <w:t>stát (</w:t>
            </w:r>
            <w:r>
              <w:rPr>
                <w:rFonts w:ascii="Arial" w:hAnsi="Arial" w:cs="Arial"/>
                <w:sz w:val="16"/>
                <w:szCs w:val="14"/>
              </w:rPr>
              <w:t xml:space="preserve">vyplňte </w:t>
            </w:r>
            <w:r w:rsidRPr="00CB71C5">
              <w:rPr>
                <w:rFonts w:ascii="Arial" w:hAnsi="Arial" w:cs="Arial"/>
                <w:sz w:val="16"/>
                <w:szCs w:val="14"/>
              </w:rPr>
              <w:t>pouze v případě cizího státu)</w:t>
            </w:r>
          </w:p>
        </w:tc>
        <w:tc>
          <w:tcPr>
            <w:tcW w:w="30" w:type="dxa"/>
            <w:tcBorders>
              <w:top w:val="single" w:sz="4" w:space="0" w:color="auto"/>
            </w:tcBorders>
            <w:vAlign w:val="center"/>
          </w:tcPr>
          <w:p w14:paraId="08861CDC" w14:textId="77777777" w:rsidR="002746A8" w:rsidRDefault="002746A8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50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DDDEB" w14:textId="77777777" w:rsidR="002746A8" w:rsidRDefault="002746A8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 w:rsidRPr="006607CC">
              <w:rPr>
                <w:rFonts w:ascii="Arial" w:hAnsi="Arial" w:cs="Arial"/>
                <w:sz w:val="16"/>
                <w:szCs w:val="14"/>
              </w:rPr>
              <w:t>e-mail, telefon</w:t>
            </w:r>
          </w:p>
        </w:tc>
      </w:tr>
      <w:tr w:rsidR="002746A8" w:rsidRPr="00CE26EE" w14:paraId="6870034B" w14:textId="77777777" w:rsidTr="002746A8">
        <w:trPr>
          <w:cantSplit/>
          <w:trHeight w:hRule="exact" w:val="397"/>
        </w:trPr>
        <w:tc>
          <w:tcPr>
            <w:tcW w:w="52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0F673" w14:textId="77777777" w:rsidR="002746A8" w:rsidRPr="00D26F27" w:rsidRDefault="002746A8" w:rsidP="007F08A8">
            <w:pPr>
              <w:ind w:left="-85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B623C" w14:textId="77777777" w:rsidR="002746A8" w:rsidRPr="00D26F27" w:rsidRDefault="002746A8" w:rsidP="007F08A8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6414" w14:textId="77777777" w:rsidR="002746A8" w:rsidRPr="00D26F27" w:rsidRDefault="002746A8" w:rsidP="007F08A8">
            <w:pPr>
              <w:ind w:left="-85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</w:tbl>
    <w:p w14:paraId="2C3B3EA5" w14:textId="77777777" w:rsidR="00195AD0" w:rsidRPr="00F068CE" w:rsidRDefault="00EF5A26" w:rsidP="00195AD0">
      <w:pPr>
        <w:spacing w:before="120"/>
        <w:ind w:left="-567"/>
        <w:rPr>
          <w:rFonts w:ascii="Arial" w:hAnsi="Arial" w:cs="Arial"/>
          <w:b/>
          <w:bCs/>
          <w:sz w:val="20"/>
          <w:szCs w:val="20"/>
        </w:rPr>
      </w:pPr>
      <w:r w:rsidRPr="00F068CE">
        <w:rPr>
          <w:rFonts w:ascii="Arial" w:hAnsi="Arial" w:cs="Arial"/>
          <w:b/>
          <w:bCs/>
          <w:sz w:val="20"/>
          <w:szCs w:val="20"/>
        </w:rPr>
        <w:t xml:space="preserve">2. </w:t>
      </w:r>
    </w:p>
    <w:tbl>
      <w:tblPr>
        <w:tblW w:w="10773" w:type="dxa"/>
        <w:tblInd w:w="-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7"/>
        <w:gridCol w:w="31"/>
        <w:gridCol w:w="2606"/>
        <w:gridCol w:w="30"/>
        <w:gridCol w:w="149"/>
        <w:gridCol w:w="35"/>
        <w:gridCol w:w="793"/>
        <w:gridCol w:w="30"/>
        <w:gridCol w:w="66"/>
        <w:gridCol w:w="38"/>
        <w:gridCol w:w="525"/>
        <w:gridCol w:w="30"/>
        <w:gridCol w:w="147"/>
        <w:gridCol w:w="30"/>
        <w:gridCol w:w="683"/>
        <w:gridCol w:w="30"/>
        <w:gridCol w:w="966"/>
        <w:gridCol w:w="30"/>
        <w:gridCol w:w="683"/>
        <w:gridCol w:w="30"/>
        <w:gridCol w:w="2244"/>
      </w:tblGrid>
      <w:tr w:rsidR="00195AD0" w14:paraId="322B4424" w14:textId="77777777" w:rsidTr="007F08A8">
        <w:trPr>
          <w:cantSplit/>
          <w:trHeight w:hRule="exact" w:val="227"/>
        </w:trPr>
        <w:tc>
          <w:tcPr>
            <w:tcW w:w="4234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14:paraId="77DF1714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 xml:space="preserve">příjmení nebo název </w:t>
            </w:r>
          </w:p>
        </w:tc>
        <w:tc>
          <w:tcPr>
            <w:tcW w:w="30" w:type="dxa"/>
            <w:vAlign w:val="bottom"/>
          </w:tcPr>
          <w:p w14:paraId="448563FC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526" w:type="dxa"/>
            <w:gridSpan w:val="11"/>
            <w:tcBorders>
              <w:bottom w:val="single" w:sz="4" w:space="0" w:color="auto"/>
            </w:tcBorders>
            <w:vAlign w:val="bottom"/>
          </w:tcPr>
          <w:p w14:paraId="4C598EFE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jméno</w:t>
            </w:r>
          </w:p>
        </w:tc>
        <w:tc>
          <w:tcPr>
            <w:tcW w:w="30" w:type="dxa"/>
            <w:vAlign w:val="bottom"/>
          </w:tcPr>
          <w:p w14:paraId="22CF74F3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  <w:vAlign w:val="bottom"/>
          </w:tcPr>
          <w:p w14:paraId="0BC65D7B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titul před</w:t>
            </w:r>
          </w:p>
        </w:tc>
        <w:tc>
          <w:tcPr>
            <w:tcW w:w="30" w:type="dxa"/>
            <w:vAlign w:val="bottom"/>
          </w:tcPr>
          <w:p w14:paraId="53FCEAEF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683" w:type="dxa"/>
            <w:tcBorders>
              <w:bottom w:val="single" w:sz="4" w:space="0" w:color="auto"/>
            </w:tcBorders>
            <w:noWrap/>
            <w:vAlign w:val="bottom"/>
          </w:tcPr>
          <w:p w14:paraId="28CDB5F5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titul za</w:t>
            </w:r>
          </w:p>
        </w:tc>
        <w:tc>
          <w:tcPr>
            <w:tcW w:w="30" w:type="dxa"/>
            <w:vAlign w:val="bottom"/>
          </w:tcPr>
          <w:p w14:paraId="76CA3764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244" w:type="dxa"/>
            <w:tcBorders>
              <w:bottom w:val="single" w:sz="4" w:space="0" w:color="auto"/>
            </w:tcBorders>
            <w:noWrap/>
            <w:vAlign w:val="bottom"/>
          </w:tcPr>
          <w:p w14:paraId="46BBEACB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 xml:space="preserve">RČ / IČ 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A34817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195AD0" w14:paraId="352D0B14" w14:textId="77777777" w:rsidTr="007F08A8">
        <w:trPr>
          <w:cantSplit/>
          <w:trHeight w:hRule="exact" w:val="397"/>
        </w:trPr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1DD1D" w14:textId="77777777" w:rsidR="00195AD0" w:rsidRPr="00D26F27" w:rsidRDefault="00195AD0" w:rsidP="0074397C">
            <w:pPr>
              <w:pStyle w:val="Nadpis4"/>
              <w:jc w:val="left"/>
              <w:rPr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C78AE" w14:textId="77777777" w:rsidR="00195AD0" w:rsidRPr="00D26F27" w:rsidRDefault="00195AD0" w:rsidP="007F08A8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5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6835" w14:textId="77777777" w:rsidR="00195AD0" w:rsidRPr="00D26F27" w:rsidRDefault="00195AD0" w:rsidP="007F08A8">
            <w:pPr>
              <w:pStyle w:val="Nadpis3"/>
              <w:ind w:left="-85" w:firstLine="142"/>
              <w:jc w:val="left"/>
              <w:rPr>
                <w:i w:val="0"/>
                <w:color w:val="auto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06730" w14:textId="77777777" w:rsidR="00195AD0" w:rsidRPr="00D26F27" w:rsidRDefault="00195AD0" w:rsidP="007F08A8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5D2D" w14:textId="77777777" w:rsidR="00195AD0" w:rsidRPr="00D26F27" w:rsidRDefault="00195AD0" w:rsidP="007F08A8">
            <w:pPr>
              <w:ind w:left="-85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A5ECA" w14:textId="77777777" w:rsidR="00195AD0" w:rsidRPr="00D26F27" w:rsidRDefault="00195AD0" w:rsidP="007F08A8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34440" w14:textId="77777777" w:rsidR="00195AD0" w:rsidRPr="00D26F27" w:rsidRDefault="00195AD0" w:rsidP="007F08A8">
            <w:pPr>
              <w:ind w:left="-85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E0F10" w14:textId="77777777" w:rsidR="00195AD0" w:rsidRPr="00D26F27" w:rsidRDefault="00195AD0" w:rsidP="007F08A8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49B0D" w14:textId="77777777" w:rsidR="00195AD0" w:rsidRPr="00D26F27" w:rsidRDefault="00195AD0" w:rsidP="007F08A8">
            <w:pPr>
              <w:ind w:left="-85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195AD0" w14:paraId="03E51E78" w14:textId="77777777" w:rsidTr="007F08A8">
        <w:trPr>
          <w:cantSplit/>
          <w:trHeight w:hRule="exact" w:val="227"/>
        </w:trPr>
        <w:tc>
          <w:tcPr>
            <w:tcW w:w="4413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C0ED170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ulice</w:t>
            </w:r>
          </w:p>
        </w:tc>
        <w:tc>
          <w:tcPr>
            <w:tcW w:w="35" w:type="dxa"/>
            <w:tcBorders>
              <w:top w:val="single" w:sz="4" w:space="0" w:color="auto"/>
            </w:tcBorders>
            <w:noWrap/>
            <w:vAlign w:val="bottom"/>
          </w:tcPr>
          <w:p w14:paraId="7F8580FD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3FB258CE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  <w:vertAlign w:val="superscript"/>
              </w:rPr>
            </w:pPr>
            <w:r>
              <w:rPr>
                <w:rFonts w:ascii="Arial" w:hAnsi="Arial" w:cs="Arial"/>
                <w:sz w:val="16"/>
                <w:szCs w:val="14"/>
              </w:rPr>
              <w:t xml:space="preserve">č.p. / </w:t>
            </w:r>
            <w:proofErr w:type="spellStart"/>
            <w:r>
              <w:rPr>
                <w:rFonts w:ascii="Arial" w:hAnsi="Arial" w:cs="Arial"/>
                <w:sz w:val="16"/>
                <w:szCs w:val="14"/>
              </w:rPr>
              <w:t>č.e</w:t>
            </w:r>
            <w:proofErr w:type="spellEnd"/>
            <w:r>
              <w:rPr>
                <w:rFonts w:ascii="Arial" w:hAnsi="Arial" w:cs="Arial"/>
                <w:sz w:val="16"/>
                <w:szCs w:val="14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6607C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8" w:type="dxa"/>
            <w:tcBorders>
              <w:top w:val="single" w:sz="4" w:space="0" w:color="auto"/>
            </w:tcBorders>
            <w:noWrap/>
            <w:vAlign w:val="bottom"/>
          </w:tcPr>
          <w:p w14:paraId="3805AA15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4C5AB9E6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proofErr w:type="spellStart"/>
            <w:r>
              <w:rPr>
                <w:rFonts w:ascii="Arial" w:hAnsi="Arial" w:cs="Arial"/>
                <w:sz w:val="16"/>
                <w:szCs w:val="14"/>
              </w:rPr>
              <w:t>č.orient</w:t>
            </w:r>
            <w:proofErr w:type="spellEnd"/>
            <w:r>
              <w:rPr>
                <w:rFonts w:ascii="Arial" w:hAnsi="Arial" w:cs="Arial"/>
                <w:sz w:val="16"/>
                <w:szCs w:val="14"/>
              </w:rPr>
              <w:t>.</w:t>
            </w:r>
          </w:p>
        </w:tc>
        <w:tc>
          <w:tcPr>
            <w:tcW w:w="30" w:type="dxa"/>
            <w:tcBorders>
              <w:top w:val="single" w:sz="4" w:space="0" w:color="auto"/>
            </w:tcBorders>
            <w:noWrap/>
            <w:vAlign w:val="bottom"/>
          </w:tcPr>
          <w:p w14:paraId="4F9A9754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66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78AC4522" w14:textId="77777777" w:rsidR="00195AD0" w:rsidRDefault="00195AD0" w:rsidP="007F08A8">
            <w:pPr>
              <w:ind w:left="-142" w:firstLine="142"/>
              <w:rPr>
                <w:rFonts w:ascii="Arial" w:hAnsi="Arial" w:cs="Arial"/>
                <w:i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část obce (</w:t>
            </w:r>
            <w:r w:rsidRPr="009F663E">
              <w:rPr>
                <w:rFonts w:ascii="Arial" w:hAnsi="Arial" w:cs="Arial"/>
                <w:sz w:val="16"/>
                <w:szCs w:val="14"/>
              </w:rPr>
              <w:t>v Praze název katastrálního území</w:t>
            </w:r>
            <w:r>
              <w:rPr>
                <w:rFonts w:ascii="Arial" w:hAnsi="Arial" w:cs="Arial"/>
                <w:sz w:val="16"/>
                <w:szCs w:val="14"/>
              </w:rPr>
              <w:t>)</w:t>
            </w:r>
          </w:p>
        </w:tc>
      </w:tr>
      <w:tr w:rsidR="00195AD0" w14:paraId="0438F378" w14:textId="77777777" w:rsidTr="007F08A8">
        <w:trPr>
          <w:cantSplit/>
          <w:trHeight w:hRule="exact" w:val="397"/>
        </w:trPr>
        <w:tc>
          <w:tcPr>
            <w:tcW w:w="4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E917A" w14:textId="77777777" w:rsidR="00195AD0" w:rsidRPr="00D26F27" w:rsidRDefault="00195AD0" w:rsidP="007F08A8">
            <w:pPr>
              <w:pStyle w:val="Nadpis4"/>
              <w:ind w:left="-85" w:firstLine="142"/>
              <w:jc w:val="left"/>
              <w:rPr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3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AAFAB6C" w14:textId="77777777" w:rsidR="00195AD0" w:rsidRPr="00D26F27" w:rsidRDefault="00195AD0" w:rsidP="007F08A8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00741" w14:textId="77777777" w:rsidR="00195AD0" w:rsidRPr="00D26F27" w:rsidRDefault="00195AD0" w:rsidP="007F08A8">
            <w:pPr>
              <w:ind w:left="-85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9332B37" w14:textId="77777777" w:rsidR="00195AD0" w:rsidRPr="00D26F27" w:rsidRDefault="00195AD0" w:rsidP="007F08A8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DDEAF" w14:textId="77777777" w:rsidR="00195AD0" w:rsidRPr="00D26F27" w:rsidRDefault="00195AD0" w:rsidP="007F08A8">
            <w:pPr>
              <w:ind w:left="-85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E24A33D" w14:textId="77777777" w:rsidR="00195AD0" w:rsidRPr="00D26F27" w:rsidRDefault="00195AD0" w:rsidP="007F08A8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70F75" w14:textId="77777777" w:rsidR="00195AD0" w:rsidRPr="00D26F27" w:rsidRDefault="00195AD0" w:rsidP="007F08A8">
            <w:pPr>
              <w:pStyle w:val="Nadpis3"/>
              <w:ind w:left="-85" w:firstLine="142"/>
              <w:jc w:val="left"/>
              <w:rPr>
                <w:i w:val="0"/>
                <w:color w:val="auto"/>
                <w:szCs w:val="20"/>
              </w:rPr>
            </w:pPr>
          </w:p>
        </w:tc>
      </w:tr>
      <w:tr w:rsidR="00195AD0" w14:paraId="486B5EEA" w14:textId="77777777" w:rsidTr="007F08A8">
        <w:trPr>
          <w:cantSplit/>
          <w:trHeight w:hRule="exact" w:val="227"/>
        </w:trPr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E0EEBB" w14:textId="77777777" w:rsidR="00195AD0" w:rsidRPr="006607CC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 w:rsidRPr="006607CC">
              <w:rPr>
                <w:rFonts w:ascii="Arial" w:hAnsi="Arial" w:cs="Arial"/>
                <w:sz w:val="16"/>
                <w:szCs w:val="14"/>
              </w:rPr>
              <w:t>PSČ</w:t>
            </w:r>
          </w:p>
        </w:tc>
        <w:tc>
          <w:tcPr>
            <w:tcW w:w="31" w:type="dxa"/>
            <w:tcBorders>
              <w:top w:val="single" w:sz="4" w:space="0" w:color="auto"/>
            </w:tcBorders>
            <w:vAlign w:val="bottom"/>
          </w:tcPr>
          <w:p w14:paraId="2B332EE3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272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9A81B8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obec</w:t>
            </w:r>
          </w:p>
        </w:tc>
        <w:tc>
          <w:tcPr>
            <w:tcW w:w="30" w:type="dxa"/>
            <w:tcBorders>
              <w:top w:val="single" w:sz="4" w:space="0" w:color="auto"/>
            </w:tcBorders>
            <w:vAlign w:val="bottom"/>
          </w:tcPr>
          <w:p w14:paraId="736F6614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84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ABFF3C" w14:textId="77777777" w:rsidR="00195AD0" w:rsidRPr="006607CC" w:rsidRDefault="00195AD0" w:rsidP="007F08A8">
            <w:pPr>
              <w:spacing w:before="40"/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 xml:space="preserve">městský </w:t>
            </w:r>
            <w:r w:rsidRPr="009F663E">
              <w:rPr>
                <w:rFonts w:ascii="Arial" w:hAnsi="Arial" w:cs="Arial"/>
                <w:sz w:val="16"/>
                <w:szCs w:val="14"/>
              </w:rPr>
              <w:t>obvod v Praze</w:t>
            </w:r>
          </w:p>
        </w:tc>
      </w:tr>
      <w:tr w:rsidR="00195AD0" w14:paraId="48A7B904" w14:textId="77777777" w:rsidTr="007F08A8">
        <w:trPr>
          <w:cantSplit/>
          <w:trHeight w:hRule="exact" w:val="39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00BC" w14:textId="77777777" w:rsidR="00195AD0" w:rsidRPr="00D26F27" w:rsidRDefault="00195AD0" w:rsidP="007F08A8">
            <w:pPr>
              <w:ind w:left="-85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A224F" w14:textId="77777777" w:rsidR="00195AD0" w:rsidRPr="00D26F27" w:rsidRDefault="00195AD0" w:rsidP="007F08A8">
            <w:pPr>
              <w:ind w:left="-142" w:firstLine="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0DC3" w14:textId="77777777" w:rsidR="00195AD0" w:rsidRPr="00D26F27" w:rsidRDefault="00195AD0" w:rsidP="0074397C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BC3E" w14:textId="77777777" w:rsidR="00195AD0" w:rsidRPr="00D26F27" w:rsidRDefault="00195AD0" w:rsidP="007F08A8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7E85" w14:textId="77777777" w:rsidR="00195AD0" w:rsidRPr="00D26F27" w:rsidRDefault="00195AD0" w:rsidP="007F08A8">
            <w:pPr>
              <w:ind w:left="-85" w:firstLine="14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95AD0" w14:paraId="46FEFC9F" w14:textId="77777777" w:rsidTr="007F08A8">
        <w:trPr>
          <w:cantSplit/>
          <w:trHeight w:hRule="exact" w:val="227"/>
        </w:trPr>
        <w:tc>
          <w:tcPr>
            <w:tcW w:w="5241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5719C4D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 w:rsidRPr="00CB71C5">
              <w:rPr>
                <w:rFonts w:ascii="Arial" w:hAnsi="Arial" w:cs="Arial"/>
                <w:sz w:val="16"/>
                <w:szCs w:val="14"/>
              </w:rPr>
              <w:t>stát (</w:t>
            </w:r>
            <w:r>
              <w:rPr>
                <w:rFonts w:ascii="Arial" w:hAnsi="Arial" w:cs="Arial"/>
                <w:sz w:val="16"/>
                <w:szCs w:val="14"/>
              </w:rPr>
              <w:t xml:space="preserve">vyplňte </w:t>
            </w:r>
            <w:r w:rsidRPr="00CB71C5">
              <w:rPr>
                <w:rFonts w:ascii="Arial" w:hAnsi="Arial" w:cs="Arial"/>
                <w:sz w:val="16"/>
                <w:szCs w:val="14"/>
              </w:rPr>
              <w:t>pouze v případě cizího státu)</w:t>
            </w:r>
          </w:p>
        </w:tc>
        <w:tc>
          <w:tcPr>
            <w:tcW w:w="30" w:type="dxa"/>
            <w:tcBorders>
              <w:top w:val="single" w:sz="4" w:space="0" w:color="auto"/>
            </w:tcBorders>
            <w:vAlign w:val="center"/>
          </w:tcPr>
          <w:p w14:paraId="52862B9C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50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3E042" w14:textId="77777777" w:rsidR="00195AD0" w:rsidRDefault="00195AD0" w:rsidP="007F08A8">
            <w:pPr>
              <w:ind w:left="-142" w:firstLine="142"/>
              <w:rPr>
                <w:rFonts w:ascii="Arial" w:hAnsi="Arial" w:cs="Arial"/>
                <w:sz w:val="16"/>
                <w:szCs w:val="14"/>
              </w:rPr>
            </w:pPr>
            <w:r w:rsidRPr="006607CC">
              <w:rPr>
                <w:rFonts w:ascii="Arial" w:hAnsi="Arial" w:cs="Arial"/>
                <w:sz w:val="16"/>
                <w:szCs w:val="14"/>
              </w:rPr>
              <w:t>e-mail, telefon</w:t>
            </w:r>
          </w:p>
        </w:tc>
      </w:tr>
      <w:tr w:rsidR="00195AD0" w:rsidRPr="00CE26EE" w14:paraId="32B577F2" w14:textId="77777777" w:rsidTr="007F08A8">
        <w:trPr>
          <w:cantSplit/>
          <w:trHeight w:hRule="exact" w:val="397"/>
        </w:trPr>
        <w:tc>
          <w:tcPr>
            <w:tcW w:w="52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E45E4" w14:textId="77777777" w:rsidR="00195AD0" w:rsidRPr="00D26F27" w:rsidRDefault="00195AD0" w:rsidP="007F08A8">
            <w:pPr>
              <w:ind w:left="-85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C13CB" w14:textId="77777777" w:rsidR="00195AD0" w:rsidRPr="00D26F27" w:rsidRDefault="00195AD0" w:rsidP="007F08A8">
            <w:pPr>
              <w:ind w:left="-142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3607" w14:textId="77777777" w:rsidR="00195AD0" w:rsidRPr="00D26F27" w:rsidRDefault="00195AD0" w:rsidP="007F08A8">
            <w:pPr>
              <w:ind w:left="-85" w:firstLine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</w:tbl>
    <w:p w14:paraId="76C74ABD" w14:textId="77777777" w:rsidR="00EF5A26" w:rsidRDefault="00EF5A26" w:rsidP="003E6FC4">
      <w:pPr>
        <w:pStyle w:val="Textbubliny"/>
        <w:tabs>
          <w:tab w:val="left" w:pos="180"/>
        </w:tabs>
        <w:spacing w:before="60"/>
        <w:ind w:left="-567" w:right="-497"/>
        <w:jc w:val="both"/>
        <w:rPr>
          <w:szCs w:val="24"/>
        </w:rPr>
      </w:pPr>
      <w:r>
        <w:rPr>
          <w:rFonts w:ascii="Arial" w:hAnsi="Arial" w:cs="Arial"/>
          <w:bCs/>
          <w:sz w:val="18"/>
        </w:rPr>
        <w:t xml:space="preserve">Další osoby, které ohlašují změnu, jsou uvedeny na formuláři „Příloha E – Seznam vlastníků a jiných oprávněných“, </w:t>
      </w:r>
      <w:r>
        <w:rPr>
          <w:rFonts w:ascii="Arial" w:hAnsi="Arial" w:cs="Arial"/>
          <w:sz w:val="18"/>
        </w:rPr>
        <w:t>který je nedílnou součástí tohoto ohlášení</w:t>
      </w:r>
      <w:r>
        <w:rPr>
          <w:rFonts w:ascii="Arial" w:hAnsi="Arial" w:cs="Arial"/>
          <w:bCs/>
          <w:sz w:val="18"/>
        </w:rPr>
        <w:t xml:space="preserve">   </w:t>
      </w: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b/>
          <w:szCs w:val="24"/>
        </w:rPr>
      </w:r>
      <w:r w:rsidRPr="00274BBD">
        <w:rPr>
          <w:b/>
          <w:szCs w:val="24"/>
        </w:rPr>
        <w:fldChar w:fldCharType="separate"/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ano               </w:t>
      </w: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b/>
          <w:szCs w:val="24"/>
        </w:rPr>
      </w:r>
      <w:r w:rsidRPr="00274BBD">
        <w:rPr>
          <w:b/>
          <w:szCs w:val="24"/>
        </w:rPr>
        <w:fldChar w:fldCharType="separate"/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ne</w:t>
      </w:r>
    </w:p>
    <w:p w14:paraId="568B2DF8" w14:textId="77777777" w:rsidR="00FB1A7A" w:rsidRDefault="00FB1A7A" w:rsidP="00EF5A26">
      <w:pPr>
        <w:pStyle w:val="Textbubliny"/>
        <w:tabs>
          <w:tab w:val="left" w:pos="180"/>
        </w:tabs>
        <w:spacing w:before="60"/>
        <w:ind w:right="-497"/>
        <w:rPr>
          <w:szCs w:val="24"/>
        </w:rPr>
      </w:pPr>
    </w:p>
    <w:tbl>
      <w:tblPr>
        <w:tblW w:w="10773" w:type="dxa"/>
        <w:tblInd w:w="-459" w:type="dxa"/>
        <w:tblBorders>
          <w:bottom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567"/>
        <w:gridCol w:w="4677"/>
      </w:tblGrid>
      <w:tr w:rsidR="00EF5A26" w:rsidRPr="008860FA" w14:paraId="75328326" w14:textId="77777777" w:rsidTr="003E6FC4">
        <w:trPr>
          <w:trHeight w:hRule="exact" w:val="340"/>
        </w:trPr>
        <w:tc>
          <w:tcPr>
            <w:tcW w:w="567" w:type="dxa"/>
            <w:tcBorders>
              <w:bottom w:val="nil"/>
            </w:tcBorders>
            <w:shd w:val="clear" w:color="auto" w:fill="DBE5F1"/>
            <w:vAlign w:val="center"/>
          </w:tcPr>
          <w:p w14:paraId="346F5FEE" w14:textId="77777777" w:rsidR="00EF5A26" w:rsidRPr="00F068CE" w:rsidRDefault="00EF5A26" w:rsidP="00651F95">
            <w:pPr>
              <w:pStyle w:val="Textkomente"/>
              <w:ind w:left="-108" w:right="-108"/>
              <w:jc w:val="center"/>
              <w:rPr>
                <w:rFonts w:ascii="Arial" w:hAnsi="Arial" w:cs="Arial"/>
              </w:rPr>
            </w:pPr>
            <w:r w:rsidRPr="00F068CE">
              <w:rPr>
                <w:rFonts w:ascii="Arial" w:hAnsi="Arial" w:cs="Arial"/>
                <w:b/>
                <w:bCs/>
              </w:rPr>
              <w:t>I</w:t>
            </w:r>
            <w:r w:rsidR="00651F95">
              <w:rPr>
                <w:rFonts w:ascii="Arial" w:hAnsi="Arial" w:cs="Arial"/>
                <w:b/>
                <w:bCs/>
              </w:rPr>
              <w:t>II</w:t>
            </w:r>
            <w:r w:rsidRPr="00F068C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0206" w:type="dxa"/>
            <w:gridSpan w:val="3"/>
            <w:tcBorders>
              <w:bottom w:val="nil"/>
            </w:tcBorders>
            <w:shd w:val="clear" w:color="auto" w:fill="DBE5F1"/>
            <w:vAlign w:val="center"/>
          </w:tcPr>
          <w:p w14:paraId="2FC00953" w14:textId="77777777" w:rsidR="00EF5A26" w:rsidRPr="00F068CE" w:rsidRDefault="00EF5A26" w:rsidP="00B924FF">
            <w:pPr>
              <w:ind w:left="-113"/>
              <w:rPr>
                <w:rFonts w:ascii="Arial" w:hAnsi="Arial" w:cs="Arial"/>
                <w:sz w:val="20"/>
                <w:szCs w:val="20"/>
              </w:rPr>
            </w:pPr>
            <w:r w:rsidRPr="00F068CE">
              <w:rPr>
                <w:rFonts w:ascii="Arial" w:hAnsi="Arial" w:cs="Arial"/>
                <w:b/>
                <w:bCs/>
                <w:sz w:val="20"/>
                <w:szCs w:val="20"/>
              </w:rPr>
              <w:t>Podpisy</w:t>
            </w:r>
          </w:p>
        </w:tc>
      </w:tr>
      <w:tr w:rsidR="00EF5A26" w:rsidRPr="008860FA" w14:paraId="7DB392EF" w14:textId="77777777" w:rsidTr="003E6FC4">
        <w:trPr>
          <w:trHeight w:hRule="exact" w:val="340"/>
        </w:trPr>
        <w:tc>
          <w:tcPr>
            <w:tcW w:w="567" w:type="dxa"/>
            <w:vAlign w:val="bottom"/>
          </w:tcPr>
          <w:p w14:paraId="2DDE4C61" w14:textId="77777777" w:rsidR="00EF5A26" w:rsidRPr="00F068CE" w:rsidRDefault="00EF5A26" w:rsidP="00B924FF">
            <w:pPr>
              <w:ind w:left="57" w:right="-108" w:hanging="108"/>
              <w:rPr>
                <w:rFonts w:ascii="Arial" w:hAnsi="Arial" w:cs="Arial"/>
                <w:bCs/>
                <w:sz w:val="20"/>
                <w:szCs w:val="20"/>
              </w:rPr>
            </w:pPr>
            <w:r w:rsidRPr="00F068CE">
              <w:rPr>
                <w:rFonts w:ascii="Arial" w:hAnsi="Arial" w:cs="Arial"/>
                <w:bCs/>
                <w:sz w:val="20"/>
                <w:szCs w:val="20"/>
              </w:rPr>
              <w:t>V(e)</w:t>
            </w:r>
          </w:p>
        </w:tc>
        <w:tc>
          <w:tcPr>
            <w:tcW w:w="4962" w:type="dxa"/>
            <w:tcBorders>
              <w:bottom w:val="dotted" w:sz="4" w:space="0" w:color="auto"/>
            </w:tcBorders>
            <w:vAlign w:val="bottom"/>
          </w:tcPr>
          <w:p w14:paraId="4424FD94" w14:textId="3C1AEEC0" w:rsidR="00EF5A26" w:rsidRPr="00D26F27" w:rsidRDefault="00182B41" w:rsidP="00B924FF">
            <w:pPr>
              <w:pStyle w:val="Textbubliny"/>
              <w:tabs>
                <w:tab w:val="left" w:pos="180"/>
              </w:tabs>
              <w:ind w:left="-57"/>
              <w:rPr>
                <w:rFonts w:ascii="Arial" w:hAnsi="Arial" w:cs="Arial"/>
                <w:b/>
                <w:sz w:val="20"/>
                <w:szCs w:val="20"/>
              </w:rPr>
            </w:pPr>
            <w:ins w:id="305" w:author="vaclav krejci" w:date="2025-02-12T16:32:00Z" w16du:dateUtc="2025-02-12T15:32:00Z">
              <w:r>
                <w:rPr>
                  <w:rFonts w:ascii="Arial" w:hAnsi="Arial" w:cs="Arial"/>
                  <w:b/>
                  <w:sz w:val="20"/>
                  <w:szCs w:val="20"/>
                </w:rPr>
                <w:t>Praze</w:t>
              </w:r>
            </w:ins>
          </w:p>
        </w:tc>
        <w:tc>
          <w:tcPr>
            <w:tcW w:w="567" w:type="dxa"/>
            <w:vAlign w:val="bottom"/>
          </w:tcPr>
          <w:p w14:paraId="5A20F686" w14:textId="77777777" w:rsidR="00EF5A26" w:rsidRPr="00F068CE" w:rsidRDefault="00EF5A26" w:rsidP="00B924FF">
            <w:pPr>
              <w:pStyle w:val="Textbubliny"/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F068CE">
              <w:rPr>
                <w:rFonts w:ascii="Arial" w:hAnsi="Arial" w:cs="Arial"/>
                <w:bCs/>
                <w:sz w:val="20"/>
                <w:szCs w:val="20"/>
              </w:rPr>
              <w:t>dne</w:t>
            </w:r>
          </w:p>
        </w:tc>
        <w:tc>
          <w:tcPr>
            <w:tcW w:w="4677" w:type="dxa"/>
            <w:tcBorders>
              <w:bottom w:val="dotted" w:sz="6" w:space="0" w:color="auto"/>
            </w:tcBorders>
            <w:vAlign w:val="bottom"/>
          </w:tcPr>
          <w:p w14:paraId="3D9E51C4" w14:textId="77777777" w:rsidR="00EF5A26" w:rsidRPr="00D26F27" w:rsidRDefault="00EF5A26" w:rsidP="00B924FF">
            <w:pPr>
              <w:pStyle w:val="Textbubliny"/>
              <w:tabs>
                <w:tab w:val="left" w:pos="180"/>
              </w:tabs>
              <w:ind w:left="-57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A26" w:rsidRPr="008860FA" w14:paraId="1DE495F6" w14:textId="77777777" w:rsidTr="003E6FC4">
        <w:trPr>
          <w:trHeight w:hRule="exact" w:val="680"/>
        </w:trPr>
        <w:tc>
          <w:tcPr>
            <w:tcW w:w="567" w:type="dxa"/>
            <w:tcBorders>
              <w:bottom w:val="nil"/>
            </w:tcBorders>
            <w:vAlign w:val="bottom"/>
          </w:tcPr>
          <w:p w14:paraId="6D18C6A5" w14:textId="77777777" w:rsidR="00EF5A26" w:rsidRPr="00F068CE" w:rsidRDefault="00EF5A26" w:rsidP="00B924FF">
            <w:p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068CE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962" w:type="dxa"/>
            <w:vAlign w:val="bottom"/>
          </w:tcPr>
          <w:p w14:paraId="6A899077" w14:textId="056B1995" w:rsidR="00EF5A26" w:rsidRPr="0074397C" w:rsidRDefault="00314A89" w:rsidP="00B924FF">
            <w:pPr>
              <w:pStyle w:val="Textbubliny"/>
              <w:tabs>
                <w:tab w:val="left" w:pos="180"/>
              </w:tabs>
              <w:rPr>
                <w:rFonts w:ascii="Arial" w:hAnsi="Arial" w:cs="Arial"/>
                <w:b/>
                <w:sz w:val="22"/>
                <w:szCs w:val="22"/>
              </w:rPr>
            </w:pPr>
            <w:ins w:id="306" w:author="vaclav krejci" w:date="2025-02-12T16:45:00Z" w16du:dateUtc="2025-02-12T15:45:00Z">
              <w:r>
                <w:rPr>
                  <w:rFonts w:ascii="Arial" w:hAnsi="Arial" w:cs="Arial"/>
                  <w:b/>
                  <w:sz w:val="22"/>
                  <w:szCs w:val="22"/>
                </w:rPr>
                <w:t>Mgr. Petra Pecková, hejtmanka</w:t>
              </w:r>
            </w:ins>
          </w:p>
        </w:tc>
        <w:tc>
          <w:tcPr>
            <w:tcW w:w="567" w:type="dxa"/>
            <w:tcBorders>
              <w:bottom w:val="nil"/>
            </w:tcBorders>
            <w:vAlign w:val="bottom"/>
          </w:tcPr>
          <w:p w14:paraId="3A780E0E" w14:textId="77777777" w:rsidR="00EF5A26" w:rsidRPr="00F068CE" w:rsidRDefault="00EF5A26" w:rsidP="00B924FF">
            <w:p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068CE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677" w:type="dxa"/>
            <w:vAlign w:val="bottom"/>
          </w:tcPr>
          <w:p w14:paraId="2AC00D59" w14:textId="77777777" w:rsidR="00EF5A26" w:rsidRPr="0074397C" w:rsidRDefault="00EF5A26" w:rsidP="00B924FF">
            <w:pPr>
              <w:pStyle w:val="Textbubliny"/>
              <w:tabs>
                <w:tab w:val="left" w:pos="18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CCD624" w14:textId="77777777" w:rsidR="00E706B5" w:rsidRPr="0074397C" w:rsidRDefault="00E706B5" w:rsidP="00B924FF">
            <w:pPr>
              <w:pStyle w:val="Textbubliny"/>
              <w:tabs>
                <w:tab w:val="left" w:pos="18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13FEF81" w14:textId="77777777" w:rsidR="00E706B5" w:rsidRPr="0074397C" w:rsidRDefault="00E706B5" w:rsidP="00B924FF">
            <w:pPr>
              <w:pStyle w:val="Textbubliny"/>
              <w:tabs>
                <w:tab w:val="left" w:pos="18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D40C31" w14:textId="77777777" w:rsidR="00E706B5" w:rsidRPr="0074397C" w:rsidRDefault="00E706B5" w:rsidP="00B924FF">
            <w:pPr>
              <w:pStyle w:val="Textbubliny"/>
              <w:tabs>
                <w:tab w:val="left" w:pos="18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559B00B" w14:textId="77777777" w:rsidR="00EF5A26" w:rsidRDefault="00EF5A26" w:rsidP="00EF5A26">
      <w:pPr>
        <w:pStyle w:val="Textbubliny"/>
        <w:tabs>
          <w:tab w:val="left" w:pos="180"/>
        </w:tabs>
        <w:jc w:val="both"/>
        <w:rPr>
          <w:rFonts w:ascii="Arial" w:hAnsi="Arial" w:cs="Arial"/>
          <w:sz w:val="18"/>
        </w:rPr>
      </w:pPr>
    </w:p>
    <w:p w14:paraId="3CC3803F" w14:textId="77777777" w:rsidR="00E706B5" w:rsidRDefault="00E706B5" w:rsidP="00EF5A26">
      <w:pPr>
        <w:pStyle w:val="Textbubliny"/>
        <w:tabs>
          <w:tab w:val="left" w:pos="180"/>
        </w:tabs>
        <w:jc w:val="both"/>
        <w:rPr>
          <w:ins w:id="307" w:author="vaclav krejci" w:date="2025-02-19T14:10:00Z" w16du:dateUtc="2025-02-19T13:10:00Z"/>
          <w:rFonts w:ascii="Arial" w:hAnsi="Arial" w:cs="Arial"/>
          <w:sz w:val="18"/>
        </w:rPr>
      </w:pPr>
    </w:p>
    <w:p w14:paraId="35798AD9" w14:textId="77777777" w:rsidR="00F626F2" w:rsidRDefault="00F626F2" w:rsidP="00EF5A26">
      <w:pPr>
        <w:pStyle w:val="Textbubliny"/>
        <w:tabs>
          <w:tab w:val="left" w:pos="180"/>
        </w:tabs>
        <w:jc w:val="both"/>
        <w:rPr>
          <w:ins w:id="308" w:author="vaclav krejci" w:date="2025-02-19T14:10:00Z" w16du:dateUtc="2025-02-19T13:10:00Z"/>
          <w:rFonts w:ascii="Arial" w:hAnsi="Arial" w:cs="Arial"/>
          <w:sz w:val="18"/>
        </w:rPr>
      </w:pPr>
    </w:p>
    <w:p w14:paraId="26B53C3F" w14:textId="77777777" w:rsidR="00F626F2" w:rsidRDefault="00F626F2" w:rsidP="00EF5A26">
      <w:pPr>
        <w:pStyle w:val="Textbubliny"/>
        <w:tabs>
          <w:tab w:val="left" w:pos="180"/>
        </w:tabs>
        <w:jc w:val="both"/>
        <w:rPr>
          <w:ins w:id="309" w:author="vaclav krejci" w:date="2025-02-19T14:10:00Z" w16du:dateUtc="2025-02-19T13:10:00Z"/>
          <w:rFonts w:ascii="Arial" w:hAnsi="Arial" w:cs="Arial"/>
          <w:sz w:val="18"/>
        </w:rPr>
      </w:pPr>
    </w:p>
    <w:p w14:paraId="22191884" w14:textId="77777777" w:rsidR="00F626F2" w:rsidRDefault="00F626F2" w:rsidP="00EF5A26">
      <w:pPr>
        <w:pStyle w:val="Textbubliny"/>
        <w:tabs>
          <w:tab w:val="left" w:pos="180"/>
        </w:tabs>
        <w:jc w:val="both"/>
        <w:rPr>
          <w:ins w:id="310" w:author="vaclav krejci" w:date="2025-02-19T14:10:00Z" w16du:dateUtc="2025-02-19T13:10:00Z"/>
          <w:rFonts w:ascii="Arial" w:hAnsi="Arial" w:cs="Arial"/>
          <w:sz w:val="18"/>
        </w:rPr>
      </w:pPr>
    </w:p>
    <w:p w14:paraId="13D586AB" w14:textId="77777777" w:rsidR="00F626F2" w:rsidRDefault="00F626F2" w:rsidP="00EF5A26">
      <w:pPr>
        <w:pStyle w:val="Textbubliny"/>
        <w:tabs>
          <w:tab w:val="left" w:pos="180"/>
        </w:tabs>
        <w:jc w:val="both"/>
        <w:rPr>
          <w:ins w:id="311" w:author="vaclav krejci" w:date="2025-02-19T14:10:00Z" w16du:dateUtc="2025-02-19T13:10:00Z"/>
          <w:rFonts w:ascii="Arial" w:hAnsi="Arial" w:cs="Arial"/>
          <w:sz w:val="18"/>
        </w:rPr>
      </w:pPr>
    </w:p>
    <w:p w14:paraId="11D671A7" w14:textId="77777777" w:rsidR="00F626F2" w:rsidRDefault="00F626F2" w:rsidP="00EF5A26">
      <w:pPr>
        <w:pStyle w:val="Textbubliny"/>
        <w:tabs>
          <w:tab w:val="left" w:pos="180"/>
        </w:tabs>
        <w:jc w:val="both"/>
        <w:rPr>
          <w:ins w:id="312" w:author="vaclav krejci" w:date="2025-02-19T14:10:00Z" w16du:dateUtc="2025-02-19T13:10:00Z"/>
          <w:rFonts w:ascii="Arial" w:hAnsi="Arial" w:cs="Arial"/>
          <w:sz w:val="18"/>
        </w:rPr>
      </w:pPr>
    </w:p>
    <w:p w14:paraId="2FA9C8D6" w14:textId="77777777" w:rsidR="00F626F2" w:rsidRDefault="00F626F2" w:rsidP="00EF5A26">
      <w:pPr>
        <w:pStyle w:val="Textbubliny"/>
        <w:tabs>
          <w:tab w:val="left" w:pos="180"/>
        </w:tabs>
        <w:jc w:val="both"/>
        <w:rPr>
          <w:ins w:id="313" w:author="vaclav krejci" w:date="2025-02-19T14:10:00Z" w16du:dateUtc="2025-02-19T13:10:00Z"/>
          <w:rFonts w:ascii="Arial" w:hAnsi="Arial" w:cs="Arial"/>
          <w:sz w:val="18"/>
        </w:rPr>
      </w:pPr>
    </w:p>
    <w:p w14:paraId="1047FA77" w14:textId="77777777" w:rsidR="00F626F2" w:rsidRDefault="00F626F2" w:rsidP="00EF5A26">
      <w:pPr>
        <w:pStyle w:val="Textbubliny"/>
        <w:tabs>
          <w:tab w:val="left" w:pos="180"/>
        </w:tabs>
        <w:jc w:val="both"/>
        <w:rPr>
          <w:ins w:id="314" w:author="vaclav krejci" w:date="2025-02-19T14:10:00Z" w16du:dateUtc="2025-02-19T13:10:00Z"/>
          <w:rFonts w:ascii="Arial" w:hAnsi="Arial" w:cs="Arial"/>
          <w:sz w:val="18"/>
        </w:rPr>
      </w:pPr>
    </w:p>
    <w:p w14:paraId="2AE9EE13" w14:textId="77777777" w:rsidR="00F626F2" w:rsidRDefault="00F626F2" w:rsidP="00EF5A26">
      <w:pPr>
        <w:pStyle w:val="Textbubliny"/>
        <w:tabs>
          <w:tab w:val="left" w:pos="180"/>
        </w:tabs>
        <w:jc w:val="both"/>
        <w:rPr>
          <w:ins w:id="315" w:author="vaclav krejci" w:date="2025-02-19T14:10:00Z" w16du:dateUtc="2025-02-19T13:10:00Z"/>
          <w:rFonts w:ascii="Arial" w:hAnsi="Arial" w:cs="Arial"/>
          <w:sz w:val="18"/>
        </w:rPr>
      </w:pPr>
    </w:p>
    <w:p w14:paraId="44E241E4" w14:textId="77777777" w:rsidR="00F626F2" w:rsidRDefault="00F626F2" w:rsidP="00EF5A26">
      <w:pPr>
        <w:pStyle w:val="Textbubliny"/>
        <w:tabs>
          <w:tab w:val="left" w:pos="180"/>
        </w:tabs>
        <w:jc w:val="both"/>
        <w:rPr>
          <w:ins w:id="316" w:author="vaclav krejci" w:date="2025-02-19T14:10:00Z" w16du:dateUtc="2025-02-19T13:10:00Z"/>
          <w:rFonts w:ascii="Arial" w:hAnsi="Arial" w:cs="Arial"/>
          <w:sz w:val="18"/>
        </w:rPr>
      </w:pPr>
    </w:p>
    <w:p w14:paraId="773ECFA4" w14:textId="77777777" w:rsidR="00F626F2" w:rsidRDefault="00F626F2" w:rsidP="00EF5A26">
      <w:pPr>
        <w:pStyle w:val="Textbubliny"/>
        <w:tabs>
          <w:tab w:val="left" w:pos="180"/>
        </w:tabs>
        <w:jc w:val="both"/>
        <w:rPr>
          <w:ins w:id="317" w:author="vaclav krejci" w:date="2025-02-19T14:10:00Z" w16du:dateUtc="2025-02-19T13:10:00Z"/>
          <w:rFonts w:ascii="Arial" w:hAnsi="Arial" w:cs="Arial"/>
          <w:sz w:val="18"/>
        </w:rPr>
      </w:pPr>
    </w:p>
    <w:p w14:paraId="5F0B41F1" w14:textId="77777777" w:rsidR="00F626F2" w:rsidRDefault="00F626F2" w:rsidP="00EF5A26">
      <w:pPr>
        <w:pStyle w:val="Textbubliny"/>
        <w:tabs>
          <w:tab w:val="left" w:pos="180"/>
        </w:tabs>
        <w:jc w:val="both"/>
        <w:rPr>
          <w:ins w:id="318" w:author="vaclav krejci" w:date="2025-02-19T14:10:00Z" w16du:dateUtc="2025-02-19T13:10:00Z"/>
          <w:rFonts w:ascii="Arial" w:hAnsi="Arial" w:cs="Arial"/>
          <w:sz w:val="18"/>
        </w:rPr>
      </w:pPr>
    </w:p>
    <w:p w14:paraId="09D413DF" w14:textId="77777777" w:rsidR="00F626F2" w:rsidRDefault="00F626F2" w:rsidP="00EF5A26">
      <w:pPr>
        <w:pStyle w:val="Textbubliny"/>
        <w:tabs>
          <w:tab w:val="left" w:pos="180"/>
        </w:tabs>
        <w:jc w:val="both"/>
        <w:rPr>
          <w:ins w:id="319" w:author="vaclav krejci" w:date="2025-02-19T14:10:00Z" w16du:dateUtc="2025-02-19T13:10:00Z"/>
          <w:rFonts w:ascii="Arial" w:hAnsi="Arial" w:cs="Arial"/>
          <w:sz w:val="18"/>
        </w:rPr>
      </w:pPr>
    </w:p>
    <w:p w14:paraId="1459DA14" w14:textId="77777777" w:rsidR="00F626F2" w:rsidRDefault="00F626F2" w:rsidP="00EF5A26">
      <w:pPr>
        <w:pStyle w:val="Textbubliny"/>
        <w:tabs>
          <w:tab w:val="left" w:pos="180"/>
        </w:tabs>
        <w:jc w:val="both"/>
        <w:rPr>
          <w:ins w:id="320" w:author="vaclav krejci" w:date="2025-02-19T14:10:00Z" w16du:dateUtc="2025-02-19T13:10:00Z"/>
          <w:rFonts w:ascii="Arial" w:hAnsi="Arial" w:cs="Arial"/>
          <w:sz w:val="18"/>
        </w:rPr>
      </w:pPr>
    </w:p>
    <w:p w14:paraId="6BD5E507" w14:textId="77777777" w:rsidR="00F626F2" w:rsidRDefault="00F626F2" w:rsidP="00EF5A26">
      <w:pPr>
        <w:pStyle w:val="Textbubliny"/>
        <w:tabs>
          <w:tab w:val="left" w:pos="180"/>
        </w:tabs>
        <w:jc w:val="both"/>
        <w:rPr>
          <w:rFonts w:ascii="Arial" w:hAnsi="Arial" w:cs="Arial"/>
          <w:sz w:val="18"/>
        </w:rPr>
      </w:pPr>
    </w:p>
    <w:p w14:paraId="331BBA18" w14:textId="77777777" w:rsidR="00901CBD" w:rsidRDefault="00901CBD" w:rsidP="00EF5A26">
      <w:pPr>
        <w:pStyle w:val="Textbubliny"/>
        <w:tabs>
          <w:tab w:val="left" w:pos="180"/>
        </w:tabs>
        <w:jc w:val="both"/>
        <w:rPr>
          <w:rFonts w:ascii="Arial" w:hAnsi="Arial" w:cs="Arial"/>
          <w:sz w:val="18"/>
        </w:rPr>
      </w:pPr>
    </w:p>
    <w:p w14:paraId="49BEEFF4" w14:textId="77777777" w:rsidR="00901CBD" w:rsidRDefault="00901CBD" w:rsidP="00EF5A26">
      <w:pPr>
        <w:pStyle w:val="Textbubliny"/>
        <w:tabs>
          <w:tab w:val="left" w:pos="180"/>
        </w:tabs>
        <w:jc w:val="both"/>
        <w:rPr>
          <w:rFonts w:ascii="Arial" w:hAnsi="Arial" w:cs="Arial"/>
          <w:sz w:val="18"/>
        </w:rPr>
      </w:pPr>
    </w:p>
    <w:tbl>
      <w:tblPr>
        <w:tblW w:w="1102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PrChange w:id="321" w:author="vaclav krejci" w:date="2025-02-12T16:33:00Z" w16du:dateUtc="2025-02-12T15:33:00Z">
          <w:tblPr>
            <w:tblW w:w="10938" w:type="dxa"/>
            <w:tblInd w:w="-497" w:type="dxa"/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541"/>
        <w:gridCol w:w="38"/>
        <w:gridCol w:w="1886"/>
        <w:gridCol w:w="2756"/>
        <w:gridCol w:w="3338"/>
        <w:gridCol w:w="2468"/>
        <w:tblGridChange w:id="322">
          <w:tblGrid>
            <w:gridCol w:w="579"/>
            <w:gridCol w:w="912"/>
            <w:gridCol w:w="537"/>
            <w:gridCol w:w="38"/>
            <w:gridCol w:w="1871"/>
            <w:gridCol w:w="2734"/>
            <w:gridCol w:w="3311"/>
            <w:gridCol w:w="1045"/>
            <w:gridCol w:w="1402"/>
          </w:tblGrid>
        </w:tblGridChange>
      </w:tblGrid>
      <w:tr w:rsidR="00EF5A26" w:rsidRPr="00DE20C4" w14:paraId="6D5AE2A1" w14:textId="77777777" w:rsidTr="00322018">
        <w:trPr>
          <w:trHeight w:hRule="exact" w:val="471"/>
          <w:trPrChange w:id="323" w:author="vaclav krejci" w:date="2025-02-12T16:33:00Z" w16du:dateUtc="2025-02-12T15:33:00Z">
            <w:trPr>
              <w:gridBefore w:val="2"/>
              <w:trHeight w:hRule="exact" w:val="397"/>
            </w:trPr>
          </w:trPrChange>
        </w:trPr>
        <w:tc>
          <w:tcPr>
            <w:tcW w:w="579" w:type="dxa"/>
            <w:gridSpan w:val="2"/>
            <w:shd w:val="clear" w:color="auto" w:fill="DBE5F1"/>
            <w:vAlign w:val="center"/>
            <w:tcPrChange w:id="324" w:author="vaclav krejci" w:date="2025-02-12T16:33:00Z" w16du:dateUtc="2025-02-12T15:33:00Z">
              <w:tcPr>
                <w:tcW w:w="575" w:type="dxa"/>
                <w:gridSpan w:val="2"/>
                <w:shd w:val="clear" w:color="auto" w:fill="DBE5F1"/>
                <w:vAlign w:val="center"/>
              </w:tcPr>
            </w:tcPrChange>
          </w:tcPr>
          <w:p w14:paraId="3D083730" w14:textId="77777777" w:rsidR="00EF5A26" w:rsidRPr="00F068CE" w:rsidRDefault="00651F95" w:rsidP="00B924FF">
            <w:pPr>
              <w:pStyle w:val="Textkoment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</w:t>
            </w:r>
            <w:r w:rsidR="00EF5A26" w:rsidRPr="00F068CE">
              <w:rPr>
                <w:rFonts w:ascii="Arial" w:hAnsi="Arial" w:cs="Arial"/>
                <w:b/>
                <w:bCs/>
              </w:rPr>
              <w:t>V.</w:t>
            </w:r>
          </w:p>
        </w:tc>
        <w:tc>
          <w:tcPr>
            <w:tcW w:w="10448" w:type="dxa"/>
            <w:gridSpan w:val="4"/>
            <w:shd w:val="clear" w:color="auto" w:fill="DBE5F1"/>
            <w:vAlign w:val="center"/>
            <w:tcPrChange w:id="325" w:author="vaclav krejci" w:date="2025-02-12T16:33:00Z" w16du:dateUtc="2025-02-12T15:33:00Z">
              <w:tcPr>
                <w:tcW w:w="10363" w:type="dxa"/>
                <w:gridSpan w:val="5"/>
                <w:shd w:val="clear" w:color="auto" w:fill="DBE5F1"/>
                <w:vAlign w:val="center"/>
              </w:tcPr>
            </w:tcPrChange>
          </w:tcPr>
          <w:p w14:paraId="7F39F437" w14:textId="77777777" w:rsidR="00EF5A26" w:rsidRPr="00F068CE" w:rsidRDefault="00EF5A26" w:rsidP="00B924FF">
            <w:pPr>
              <w:ind w:left="-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68CE">
              <w:rPr>
                <w:rFonts w:ascii="Arial" w:hAnsi="Arial" w:cs="Arial"/>
                <w:b/>
                <w:bCs/>
                <w:sz w:val="20"/>
                <w:szCs w:val="20"/>
              </w:rPr>
              <w:t>Přílohy</w:t>
            </w:r>
          </w:p>
        </w:tc>
      </w:tr>
      <w:tr w:rsidR="00EF5A26" w:rsidRPr="00FE0990" w14:paraId="5967EA09" w14:textId="77777777" w:rsidTr="0032201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  <w:tblPrExChange w:id="326" w:author="vaclav krejci" w:date="2025-02-12T16:33:00Z" w16du:dateUtc="2025-02-12T15:33:00Z">
            <w:tblPrEx>
              <w:tblCellMar>
                <w:left w:w="108" w:type="dxa"/>
                <w:right w:w="108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trHeight w:val="471"/>
          <w:trPrChange w:id="327" w:author="vaclav krejci" w:date="2025-02-12T16:33:00Z" w16du:dateUtc="2025-02-12T15:33:00Z">
            <w:trPr>
              <w:gridBefore w:val="2"/>
              <w:trHeight w:val="397"/>
            </w:trPr>
          </w:trPrChange>
        </w:trPr>
        <w:tc>
          <w:tcPr>
            <w:tcW w:w="579" w:type="dxa"/>
            <w:gridSpan w:val="2"/>
            <w:vAlign w:val="bottom"/>
            <w:tcPrChange w:id="328" w:author="vaclav krejci" w:date="2025-02-12T16:33:00Z" w16du:dateUtc="2025-02-12T15:33:00Z">
              <w:tcPr>
                <w:tcW w:w="575" w:type="dxa"/>
                <w:gridSpan w:val="2"/>
                <w:vAlign w:val="bottom"/>
              </w:tcPr>
            </w:tcPrChange>
          </w:tcPr>
          <w:p w14:paraId="52B5360B" w14:textId="77777777" w:rsidR="00EF5A26" w:rsidRPr="00F068CE" w:rsidRDefault="00EF5A26" w:rsidP="00B924FF">
            <w:pPr>
              <w:ind w:left="-397" w:firstLine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68CE">
              <w:rPr>
                <w:rFonts w:ascii="Arial" w:hAnsi="Arial" w:cs="Arial"/>
                <w:b/>
                <w:bCs/>
                <w:sz w:val="20"/>
                <w:szCs w:val="20"/>
              </w:rPr>
              <w:sym w:font="Wingdings 2" w:char="F09E"/>
            </w:r>
          </w:p>
        </w:tc>
        <w:tc>
          <w:tcPr>
            <w:tcW w:w="1886" w:type="dxa"/>
            <w:vAlign w:val="bottom"/>
            <w:tcPrChange w:id="329" w:author="vaclav krejci" w:date="2025-02-12T16:33:00Z" w16du:dateUtc="2025-02-12T15:33:00Z">
              <w:tcPr>
                <w:tcW w:w="1871" w:type="dxa"/>
                <w:vAlign w:val="bottom"/>
              </w:tcPr>
            </w:tcPrChange>
          </w:tcPr>
          <w:p w14:paraId="0CE73212" w14:textId="77777777" w:rsidR="00EF5A26" w:rsidRPr="005C636F" w:rsidRDefault="00EF5A26" w:rsidP="00B924FF">
            <w:pPr>
              <w:ind w:left="-357" w:right="-108" w:firstLine="24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36F">
              <w:rPr>
                <w:rFonts w:ascii="Arial" w:hAnsi="Arial" w:cs="Arial"/>
                <w:bCs/>
                <w:sz w:val="20"/>
                <w:szCs w:val="20"/>
              </w:rPr>
              <w:t>geometrický plán č.</w:t>
            </w:r>
          </w:p>
        </w:tc>
        <w:tc>
          <w:tcPr>
            <w:tcW w:w="2756" w:type="dxa"/>
            <w:tcBorders>
              <w:bottom w:val="dotted" w:sz="4" w:space="0" w:color="auto"/>
            </w:tcBorders>
            <w:vAlign w:val="bottom"/>
            <w:tcPrChange w:id="330" w:author="vaclav krejci" w:date="2025-02-12T16:33:00Z" w16du:dateUtc="2025-02-12T15:33:00Z">
              <w:tcPr>
                <w:tcW w:w="2734" w:type="dxa"/>
                <w:tcBorders>
                  <w:bottom w:val="dotted" w:sz="4" w:space="0" w:color="auto"/>
                </w:tcBorders>
                <w:vAlign w:val="bottom"/>
              </w:tcPr>
            </w:tcPrChange>
          </w:tcPr>
          <w:p w14:paraId="1C788980" w14:textId="29F4A07E" w:rsidR="00EF5A26" w:rsidRPr="00D26F27" w:rsidRDefault="00182B41" w:rsidP="0074397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ins w:id="331" w:author="vaclav krejci" w:date="2025-02-12T16:29:00Z" w16du:dateUtc="2025-02-12T15:29:00Z"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>5950-125/2024</w:t>
              </w:r>
            </w:ins>
          </w:p>
        </w:tc>
        <w:tc>
          <w:tcPr>
            <w:tcW w:w="3338" w:type="dxa"/>
            <w:vAlign w:val="bottom"/>
            <w:tcPrChange w:id="332" w:author="vaclav krejci" w:date="2025-02-12T16:33:00Z" w16du:dateUtc="2025-02-12T15:33:00Z">
              <w:tcPr>
                <w:tcW w:w="3311" w:type="dxa"/>
                <w:vAlign w:val="bottom"/>
              </w:tcPr>
            </w:tcPrChange>
          </w:tcPr>
          <w:p w14:paraId="573FA660" w14:textId="77777777" w:rsidR="00EF5A26" w:rsidRPr="005C636F" w:rsidRDefault="00EF5A26" w:rsidP="00B924FF">
            <w:pPr>
              <w:ind w:right="-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36F">
              <w:rPr>
                <w:rFonts w:ascii="Arial" w:hAnsi="Arial" w:cs="Arial"/>
                <w:bCs/>
                <w:sz w:val="20"/>
                <w:szCs w:val="20"/>
              </w:rPr>
              <w:t>potvrzený katastrálním úřadem dne</w:t>
            </w:r>
          </w:p>
        </w:tc>
        <w:tc>
          <w:tcPr>
            <w:tcW w:w="2467" w:type="dxa"/>
            <w:tcBorders>
              <w:bottom w:val="dotted" w:sz="4" w:space="0" w:color="auto"/>
            </w:tcBorders>
            <w:vAlign w:val="bottom"/>
            <w:tcPrChange w:id="333" w:author="vaclav krejci" w:date="2025-02-12T16:33:00Z" w16du:dateUtc="2025-02-12T15:33:00Z">
              <w:tcPr>
                <w:tcW w:w="2447" w:type="dxa"/>
                <w:gridSpan w:val="2"/>
                <w:tcBorders>
                  <w:bottom w:val="dotted" w:sz="4" w:space="0" w:color="auto"/>
                </w:tcBorders>
                <w:vAlign w:val="bottom"/>
              </w:tcPr>
            </w:tcPrChange>
          </w:tcPr>
          <w:p w14:paraId="3FDE9787" w14:textId="5EB3DA66" w:rsidR="00EF5A26" w:rsidRPr="00D26F27" w:rsidRDefault="00182B41" w:rsidP="0074397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ins w:id="334" w:author="vaclav krejci" w:date="2025-02-12T16:29:00Z" w16du:dateUtc="2025-02-12T15:29:00Z"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>17.10.2024</w:t>
              </w:r>
            </w:ins>
          </w:p>
        </w:tc>
      </w:tr>
      <w:tr w:rsidR="00E706B5" w:rsidRPr="005C636F" w14:paraId="30A0C962" w14:textId="77777777" w:rsidTr="0032201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  <w:tblPrExChange w:id="335" w:author="vaclav krejci" w:date="2025-02-12T16:33:00Z" w16du:dateUtc="2025-02-12T15:33:00Z">
            <w:tblPrEx>
              <w:tblCellMar>
                <w:left w:w="108" w:type="dxa"/>
                <w:right w:w="108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trHeight w:hRule="exact" w:val="471"/>
          <w:trPrChange w:id="336" w:author="vaclav krejci" w:date="2025-02-12T16:33:00Z" w16du:dateUtc="2025-02-12T15:33:00Z">
            <w:trPr>
              <w:gridBefore w:val="2"/>
              <w:trHeight w:hRule="exact" w:val="397"/>
            </w:trPr>
          </w:trPrChange>
        </w:trPr>
        <w:tc>
          <w:tcPr>
            <w:tcW w:w="541" w:type="dxa"/>
            <w:vAlign w:val="bottom"/>
            <w:tcPrChange w:id="337" w:author="vaclav krejci" w:date="2025-02-12T16:33:00Z" w16du:dateUtc="2025-02-12T15:33:00Z">
              <w:tcPr>
                <w:tcW w:w="537" w:type="dxa"/>
                <w:vAlign w:val="bottom"/>
              </w:tcPr>
            </w:tcPrChange>
          </w:tcPr>
          <w:p w14:paraId="028A4CDD" w14:textId="395A0E58" w:rsidR="00E706B5" w:rsidRPr="00F068CE" w:rsidRDefault="00E706B5" w:rsidP="00E7070C">
            <w:pPr>
              <w:ind w:left="-397" w:firstLine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68CE">
              <w:rPr>
                <w:rFonts w:ascii="Arial" w:hAnsi="Arial" w:cs="Arial"/>
                <w:b/>
                <w:bCs/>
                <w:sz w:val="20"/>
                <w:szCs w:val="20"/>
              </w:rPr>
              <w:sym w:font="Wingdings 2" w:char="F09E"/>
            </w:r>
          </w:p>
        </w:tc>
        <w:tc>
          <w:tcPr>
            <w:tcW w:w="10486" w:type="dxa"/>
            <w:gridSpan w:val="5"/>
            <w:vMerge w:val="restart"/>
            <w:vAlign w:val="bottom"/>
            <w:tcPrChange w:id="338" w:author="vaclav krejci" w:date="2025-02-12T16:33:00Z" w16du:dateUtc="2025-02-12T15:33:00Z">
              <w:tcPr>
                <w:tcW w:w="10401" w:type="dxa"/>
                <w:gridSpan w:val="6"/>
                <w:vMerge w:val="restart"/>
                <w:vAlign w:val="bottom"/>
              </w:tcPr>
            </w:tcPrChange>
          </w:tcPr>
          <w:p w14:paraId="0EB37BDA" w14:textId="77777777" w:rsidR="00E706B5" w:rsidRDefault="00E706B5" w:rsidP="0047740E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</w:p>
          <w:p w14:paraId="16A30B34" w14:textId="77777777" w:rsidR="00E706B5" w:rsidRPr="0074397C" w:rsidRDefault="00E706B5" w:rsidP="0074397C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5C636F">
              <w:rPr>
                <w:rFonts w:ascii="Arial" w:hAnsi="Arial" w:cs="Arial"/>
                <w:sz w:val="20"/>
                <w:szCs w:val="20"/>
              </w:rPr>
              <w:t>listina do</w:t>
            </w:r>
            <w:r>
              <w:rPr>
                <w:rFonts w:ascii="Arial" w:hAnsi="Arial" w:cs="Arial"/>
                <w:sz w:val="20"/>
                <w:szCs w:val="20"/>
              </w:rPr>
              <w:t>kládající ohlašovanou změnu údajů o pozemku:</w:t>
            </w:r>
          </w:p>
          <w:p w14:paraId="59D3A3C0" w14:textId="77777777" w:rsidR="00322018" w:rsidRDefault="00182B41" w:rsidP="00A13FB8">
            <w:pPr>
              <w:ind w:left="-57"/>
              <w:rPr>
                <w:ins w:id="339" w:author="vaclav krejci" w:date="2025-02-12T16:33:00Z" w16du:dateUtc="2025-02-12T15:33:00Z"/>
                <w:rFonts w:ascii="Arial" w:hAnsi="Arial" w:cs="Arial"/>
                <w:b/>
                <w:bCs/>
                <w:sz w:val="20"/>
                <w:szCs w:val="20"/>
              </w:rPr>
            </w:pPr>
            <w:ins w:id="340" w:author="vaclav krejci" w:date="2025-02-12T16:29:00Z" w16du:dateUtc="2025-02-12T15:29:00Z"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>ROZHODNUT</w:t>
              </w:r>
            </w:ins>
            <w:ins w:id="341" w:author="vaclav krejci" w:date="2025-02-12T16:30:00Z" w16du:dateUtc="2025-02-12T15:30:00Z"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Í </w:t>
              </w:r>
              <w:r w:rsidRPr="00182B41">
                <w:rPr>
                  <w:rFonts w:ascii="Arial" w:hAnsi="Arial" w:cs="Arial"/>
                  <w:sz w:val="20"/>
                  <w:szCs w:val="20"/>
                  <w:rPrChange w:id="342" w:author="vaclav krejci" w:date="2025-02-12T16:31:00Z" w16du:dateUtc="2025-02-12T15:31:00Z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PrChange>
                </w:rPr>
                <w:t>DĚLENÍ POZEMKŮ</w:t>
              </w:r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</w:t>
              </w:r>
              <w:r w:rsidRPr="00182B41">
                <w:rPr>
                  <w:rFonts w:ascii="Arial" w:hAnsi="Arial" w:cs="Arial"/>
                  <w:sz w:val="20"/>
                  <w:szCs w:val="20"/>
                  <w:rPrChange w:id="343" w:author="vaclav krejci" w:date="2025-02-12T16:32:00Z" w16du:dateUtc="2025-02-12T15:32:00Z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PrChange>
                </w:rPr>
                <w:t>vydané SÚ v Říčanech</w:t>
              </w:r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>,</w:t>
              </w:r>
            </w:ins>
          </w:p>
          <w:p w14:paraId="07F18C6E" w14:textId="025E461A" w:rsidR="00A13FB8" w:rsidRPr="001B6C64" w:rsidRDefault="00182B41" w:rsidP="00A13FB8">
            <w:pPr>
              <w:ind w:left="-57"/>
              <w:rPr>
                <w:rFonts w:ascii="Arial" w:hAnsi="Arial" w:cs="Arial"/>
                <w:sz w:val="20"/>
                <w:szCs w:val="20"/>
                <w:rPrChange w:id="344" w:author="vaclav krejci" w:date="2025-02-18T15:49:00Z" w16du:dateUtc="2025-02-18T14:49:00Z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rPrChange>
              </w:rPr>
            </w:pPr>
            <w:ins w:id="345" w:author="vaclav krejci" w:date="2025-02-12T16:30:00Z" w16du:dateUtc="2025-02-12T15:30:00Z"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>sp.zn</w:t>
              </w:r>
              <w:proofErr w:type="spellEnd"/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>. 2283</w:t>
              </w:r>
            </w:ins>
            <w:ins w:id="346" w:author="vaclav krejci" w:date="2025-02-12T16:31:00Z" w16du:dateUtc="2025-02-12T15:31:00Z"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>2/2025/</w:t>
              </w:r>
              <w:proofErr w:type="spellStart"/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>Vlad</w:t>
              </w:r>
              <w:proofErr w:type="spellEnd"/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>, č.j. 22849/2025-MURI/OSÚ/19</w:t>
              </w:r>
            </w:ins>
            <w:ins w:id="347" w:author="vaclav krejci" w:date="2025-02-18T15:49:00Z" w16du:dateUtc="2025-02-18T14:49:00Z">
              <w:r w:rsidR="001B6C64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, </w:t>
              </w:r>
              <w:r w:rsidR="001B6C64">
                <w:rPr>
                  <w:rFonts w:ascii="Arial" w:hAnsi="Arial" w:cs="Arial"/>
                  <w:sz w:val="20"/>
                  <w:szCs w:val="20"/>
                </w:rPr>
                <w:t>Rozhodnutí nabylo právní moci dne 10/2/25</w:t>
              </w:r>
            </w:ins>
          </w:p>
          <w:p w14:paraId="58A516D3" w14:textId="77777777" w:rsidR="00E706B5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506985B3" w14:textId="77777777" w:rsidR="00E706B5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7B3B1730" w14:textId="77777777" w:rsidR="00E706B5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24F5939C" w14:textId="77777777" w:rsidR="00E706B5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7C2C9538" w14:textId="77777777" w:rsidR="00E706B5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55658578" w14:textId="77777777" w:rsidR="00E706B5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32BE3DD0" w14:textId="77777777" w:rsidR="00E706B5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475619A5" w14:textId="77777777" w:rsidR="00E706B5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4D22BAEA" w14:textId="77777777" w:rsidR="00E706B5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48697308" w14:textId="77777777" w:rsidR="00E706B5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106ED373" w14:textId="77777777" w:rsidR="00E706B5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06B29894" w14:textId="77777777" w:rsidR="00E706B5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0C942948" w14:textId="77777777" w:rsidR="00E706B5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2B005585" w14:textId="77777777" w:rsidR="00E706B5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46DDA928" w14:textId="77777777" w:rsidR="00E706B5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40AF3534" w14:textId="77777777" w:rsidR="00E706B5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1C98E548" w14:textId="77777777" w:rsidR="00E706B5" w:rsidRPr="005C636F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  <w:tr w:rsidR="00E706B5" w:rsidRPr="005C636F" w14:paraId="72B10D26" w14:textId="77777777" w:rsidTr="0032201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  <w:tblPrExChange w:id="348" w:author="vaclav krejci" w:date="2025-02-12T16:33:00Z" w16du:dateUtc="2025-02-12T15:33:00Z">
            <w:tblPrEx>
              <w:tblCellMar>
                <w:left w:w="108" w:type="dxa"/>
                <w:right w:w="108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trHeight w:hRule="exact" w:val="471"/>
          <w:trPrChange w:id="349" w:author="vaclav krejci" w:date="2025-02-12T16:33:00Z" w16du:dateUtc="2025-02-12T15:33:00Z">
            <w:trPr>
              <w:gridBefore w:val="2"/>
              <w:trHeight w:hRule="exact" w:val="397"/>
            </w:trPr>
          </w:trPrChange>
        </w:trPr>
        <w:tc>
          <w:tcPr>
            <w:tcW w:w="541" w:type="dxa"/>
            <w:vAlign w:val="bottom"/>
            <w:tcPrChange w:id="350" w:author="vaclav krejci" w:date="2025-02-12T16:33:00Z" w16du:dateUtc="2025-02-12T15:33:00Z">
              <w:tcPr>
                <w:tcW w:w="537" w:type="dxa"/>
                <w:vAlign w:val="bottom"/>
              </w:tcPr>
            </w:tcPrChange>
          </w:tcPr>
          <w:p w14:paraId="235A805B" w14:textId="77777777" w:rsidR="00E706B5" w:rsidRPr="00F068CE" w:rsidRDefault="00E706B5" w:rsidP="00E707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86" w:type="dxa"/>
            <w:gridSpan w:val="5"/>
            <w:vMerge/>
            <w:tcBorders>
              <w:bottom w:val="dotted" w:sz="4" w:space="0" w:color="auto"/>
            </w:tcBorders>
            <w:vAlign w:val="bottom"/>
            <w:tcPrChange w:id="351" w:author="vaclav krejci" w:date="2025-02-12T16:33:00Z" w16du:dateUtc="2025-02-12T15:33:00Z">
              <w:tcPr>
                <w:tcW w:w="10401" w:type="dxa"/>
                <w:gridSpan w:val="6"/>
                <w:vMerge/>
                <w:tcBorders>
                  <w:bottom w:val="dotted" w:sz="4" w:space="0" w:color="auto"/>
                </w:tcBorders>
                <w:vAlign w:val="bottom"/>
              </w:tcPr>
            </w:tcPrChange>
          </w:tcPr>
          <w:p w14:paraId="61FAEF09" w14:textId="77777777" w:rsidR="00E706B5" w:rsidRPr="005C636F" w:rsidRDefault="00E706B5" w:rsidP="00E7070C">
            <w:pPr>
              <w:ind w:left="-57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</w:tbl>
    <w:p w14:paraId="0D5265B1" w14:textId="77777777" w:rsidR="00FB1A7A" w:rsidRDefault="00FB1A7A" w:rsidP="004A0861">
      <w:pPr>
        <w:tabs>
          <w:tab w:val="left" w:pos="0"/>
        </w:tabs>
        <w:spacing w:before="40"/>
        <w:ind w:left="426" w:hanging="426"/>
        <w:jc w:val="both"/>
        <w:rPr>
          <w:ins w:id="352" w:author="vaclav krejci" w:date="2025-02-19T14:08:00Z" w16du:dateUtc="2025-02-19T13:08:00Z"/>
          <w:rFonts w:ascii="Arial" w:hAnsi="Arial" w:cs="Arial"/>
          <w:sz w:val="20"/>
          <w:szCs w:val="20"/>
        </w:rPr>
      </w:pPr>
    </w:p>
    <w:p w14:paraId="074F4DC9" w14:textId="77777777" w:rsidR="00F626F2" w:rsidRDefault="00F626F2" w:rsidP="004A0861">
      <w:pPr>
        <w:tabs>
          <w:tab w:val="left" w:pos="0"/>
        </w:tabs>
        <w:spacing w:before="40"/>
        <w:ind w:left="426" w:hanging="426"/>
        <w:jc w:val="both"/>
        <w:rPr>
          <w:ins w:id="353" w:author="vaclav krejci" w:date="2025-02-19T14:08:00Z" w16du:dateUtc="2025-02-19T13:08:00Z"/>
          <w:rFonts w:ascii="Arial" w:hAnsi="Arial" w:cs="Arial"/>
          <w:sz w:val="20"/>
          <w:szCs w:val="20"/>
        </w:rPr>
      </w:pPr>
    </w:p>
    <w:tbl>
      <w:tblPr>
        <w:tblW w:w="8934" w:type="dxa"/>
        <w:tblInd w:w="-497" w:type="dxa"/>
        <w:tblLayout w:type="fixed"/>
        <w:tblLook w:val="04A0" w:firstRow="1" w:lastRow="0" w:firstColumn="1" w:lastColumn="0" w:noHBand="0" w:noVBand="1"/>
        <w:tblPrChange w:id="354" w:author="vaclav krejci" w:date="2025-02-19T14:09:00Z" w16du:dateUtc="2025-02-19T13:09:00Z">
          <w:tblPr>
            <w:tblW w:w="11027" w:type="dxa"/>
            <w:tblInd w:w="-497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497"/>
        <w:gridCol w:w="8437"/>
        <w:tblGridChange w:id="355">
          <w:tblGrid>
            <w:gridCol w:w="497"/>
            <w:gridCol w:w="2590"/>
            <w:gridCol w:w="5847"/>
            <w:gridCol w:w="2590"/>
          </w:tblGrid>
        </w:tblGridChange>
      </w:tblGrid>
      <w:tr w:rsidR="00F626F2" w:rsidRPr="00F626F2" w14:paraId="69B7CCAA" w14:textId="77777777" w:rsidTr="00F626F2">
        <w:trPr>
          <w:trHeight w:val="471"/>
          <w:ins w:id="356" w:author="vaclav krejci" w:date="2025-02-19T14:08:00Z"/>
          <w:trPrChange w:id="357" w:author="vaclav krejci" w:date="2025-02-19T14:09:00Z" w16du:dateUtc="2025-02-19T13:09:00Z">
            <w:trPr>
              <w:gridBefore w:val="1"/>
              <w:trHeight w:val="471"/>
            </w:trPr>
          </w:trPrChange>
        </w:trPr>
        <w:tc>
          <w:tcPr>
            <w:tcW w:w="497" w:type="dxa"/>
            <w:vAlign w:val="bottom"/>
            <w:tcPrChange w:id="358" w:author="vaclav krejci" w:date="2025-02-19T14:09:00Z" w16du:dateUtc="2025-02-19T13:09:00Z">
              <w:tcPr>
                <w:tcW w:w="579" w:type="dxa"/>
                <w:vAlign w:val="bottom"/>
              </w:tcPr>
            </w:tcPrChange>
          </w:tcPr>
          <w:p w14:paraId="50B35E86" w14:textId="77777777" w:rsidR="00F626F2" w:rsidRPr="00F626F2" w:rsidRDefault="00F626F2">
            <w:pPr>
              <w:ind w:left="-57"/>
              <w:rPr>
                <w:ins w:id="359" w:author="vaclav krejci" w:date="2025-02-19T14:08:00Z" w16du:dateUtc="2025-02-19T13:08:00Z"/>
                <w:rFonts w:ascii="Arial" w:hAnsi="Arial" w:cs="Arial"/>
                <w:sz w:val="20"/>
                <w:szCs w:val="20"/>
                <w:rPrChange w:id="360" w:author="vaclav krejci" w:date="2025-02-19T14:09:00Z" w16du:dateUtc="2025-02-19T13:09:00Z">
                  <w:rPr>
                    <w:ins w:id="361" w:author="vaclav krejci" w:date="2025-02-19T14:08:00Z" w16du:dateUtc="2025-02-19T13:08:00Z"/>
                    <w:rFonts w:ascii="Arial" w:hAnsi="Arial" w:cs="Arial"/>
                    <w:b/>
                    <w:bCs/>
                    <w:sz w:val="20"/>
                    <w:szCs w:val="20"/>
                  </w:rPr>
                </w:rPrChange>
              </w:rPr>
              <w:pPrChange w:id="362" w:author="vaclav krejci" w:date="2025-02-19T14:09:00Z" w16du:dateUtc="2025-02-19T13:09:00Z">
                <w:pPr>
                  <w:ind w:left="-397" w:firstLine="357"/>
                </w:pPr>
              </w:pPrChange>
            </w:pPr>
          </w:p>
          <w:p w14:paraId="0C3E2143" w14:textId="7CCF08F9" w:rsidR="00F626F2" w:rsidRPr="00F626F2" w:rsidRDefault="00F626F2">
            <w:pPr>
              <w:ind w:left="-57"/>
              <w:rPr>
                <w:ins w:id="363" w:author="vaclav krejci" w:date="2025-02-19T14:08:00Z" w16du:dateUtc="2025-02-19T13:08:00Z"/>
                <w:rFonts w:ascii="Arial" w:hAnsi="Arial" w:cs="Arial"/>
                <w:sz w:val="20"/>
                <w:szCs w:val="20"/>
                <w:rPrChange w:id="364" w:author="vaclav krejci" w:date="2025-02-19T14:09:00Z" w16du:dateUtc="2025-02-19T13:09:00Z">
                  <w:rPr>
                    <w:ins w:id="365" w:author="vaclav krejci" w:date="2025-02-19T14:08:00Z" w16du:dateUtc="2025-02-19T13:08:00Z"/>
                    <w:rFonts w:ascii="Arial" w:hAnsi="Arial" w:cs="Arial"/>
                    <w:b/>
                    <w:bCs/>
                    <w:sz w:val="20"/>
                    <w:szCs w:val="20"/>
                  </w:rPr>
                </w:rPrChange>
              </w:rPr>
              <w:pPrChange w:id="366" w:author="vaclav krejci" w:date="2025-02-19T14:09:00Z" w16du:dateUtc="2025-02-19T13:09:00Z">
                <w:pPr>
                  <w:ind w:left="-397" w:firstLine="357"/>
                </w:pPr>
              </w:pPrChange>
            </w:pPr>
            <w:ins w:id="367" w:author="vaclav krejci" w:date="2025-02-19T14:10:00Z" w16du:dateUtc="2025-02-19T13:10:00Z">
              <w:r w:rsidRPr="00F068CE">
                <w:rPr>
                  <w:rFonts w:ascii="Arial" w:hAnsi="Arial" w:cs="Arial"/>
                  <w:b/>
                  <w:bCs/>
                  <w:sz w:val="20"/>
                  <w:szCs w:val="20"/>
                </w:rPr>
                <w:sym w:font="Wingdings 2" w:char="F09E"/>
              </w:r>
            </w:ins>
          </w:p>
          <w:p w14:paraId="468EAE01" w14:textId="67C47CA2" w:rsidR="00F626F2" w:rsidRPr="00F626F2" w:rsidRDefault="00F626F2">
            <w:pPr>
              <w:ind w:left="-57"/>
              <w:rPr>
                <w:ins w:id="368" w:author="vaclav krejci" w:date="2025-02-19T14:08:00Z" w16du:dateUtc="2025-02-19T13:08:00Z"/>
                <w:rFonts w:ascii="Arial" w:hAnsi="Arial" w:cs="Arial"/>
                <w:sz w:val="20"/>
                <w:szCs w:val="20"/>
                <w:rPrChange w:id="369" w:author="vaclav krejci" w:date="2025-02-19T14:09:00Z" w16du:dateUtc="2025-02-19T13:09:00Z">
                  <w:rPr>
                    <w:ins w:id="370" w:author="vaclav krejci" w:date="2025-02-19T14:08:00Z" w16du:dateUtc="2025-02-19T13:08:00Z"/>
                    <w:rFonts w:ascii="Arial" w:hAnsi="Arial" w:cs="Arial"/>
                    <w:b/>
                    <w:bCs/>
                    <w:sz w:val="20"/>
                    <w:szCs w:val="20"/>
                  </w:rPr>
                </w:rPrChange>
              </w:rPr>
              <w:pPrChange w:id="371" w:author="vaclav krejci" w:date="2025-02-19T14:09:00Z" w16du:dateUtc="2025-02-19T13:09:00Z">
                <w:pPr>
                  <w:ind w:left="-397" w:firstLine="357"/>
                </w:pPr>
              </w:pPrChange>
            </w:pPr>
          </w:p>
        </w:tc>
        <w:tc>
          <w:tcPr>
            <w:tcW w:w="8437" w:type="dxa"/>
            <w:vAlign w:val="bottom"/>
            <w:tcPrChange w:id="372" w:author="vaclav krejci" w:date="2025-02-19T14:09:00Z" w16du:dateUtc="2025-02-19T13:09:00Z">
              <w:tcPr>
                <w:tcW w:w="1886" w:type="dxa"/>
                <w:gridSpan w:val="2"/>
                <w:vAlign w:val="bottom"/>
              </w:tcPr>
            </w:tcPrChange>
          </w:tcPr>
          <w:p w14:paraId="6AB62BB6" w14:textId="77777777" w:rsidR="00F626F2" w:rsidRPr="00F626F2" w:rsidRDefault="00F626F2">
            <w:pPr>
              <w:ind w:left="-57"/>
              <w:rPr>
                <w:ins w:id="373" w:author="vaclav krejci" w:date="2025-02-19T14:08:00Z" w16du:dateUtc="2025-02-19T13:08:00Z"/>
                <w:rFonts w:ascii="Arial" w:hAnsi="Arial" w:cs="Arial"/>
                <w:sz w:val="20"/>
                <w:szCs w:val="20"/>
              </w:rPr>
              <w:pPrChange w:id="374" w:author="vaclav krejci" w:date="2025-02-19T14:09:00Z" w16du:dateUtc="2025-02-19T13:09:00Z">
                <w:pPr>
                  <w:ind w:left="-397" w:firstLine="357"/>
                </w:pPr>
              </w:pPrChange>
            </w:pPr>
            <w:ins w:id="375" w:author="vaclav krejci" w:date="2025-02-19T14:08:00Z" w16du:dateUtc="2025-02-19T13:08:00Z">
              <w:r w:rsidRPr="00F626F2">
                <w:rPr>
                  <w:rFonts w:ascii="Arial" w:hAnsi="Arial" w:cs="Arial"/>
                  <w:b/>
                  <w:bCs/>
                  <w:sz w:val="20"/>
                  <w:szCs w:val="20"/>
                  <w:rPrChange w:id="376" w:author="vaclav krejci" w:date="2025-02-19T14:09:00Z" w16du:dateUtc="2025-02-19T13:09:00Z">
                    <w:rPr>
                      <w:rFonts w:ascii="Arial" w:hAnsi="Arial" w:cs="Arial"/>
                      <w:sz w:val="20"/>
                      <w:szCs w:val="20"/>
                    </w:rPr>
                  </w:rPrChange>
                </w:rPr>
                <w:t>Vyjádření k povolení záměru</w:t>
              </w:r>
              <w:r w:rsidRPr="00F626F2">
                <w:rPr>
                  <w:rFonts w:ascii="Arial" w:hAnsi="Arial" w:cs="Arial"/>
                  <w:sz w:val="20"/>
                  <w:szCs w:val="20"/>
                </w:rPr>
                <w:t xml:space="preserve"> v chráněném ložiskovém území SBS 07976/2025/OBÚ-02-1 ze dne 19.2.2025</w:t>
              </w:r>
            </w:ins>
          </w:p>
        </w:tc>
      </w:tr>
    </w:tbl>
    <w:p w14:paraId="2E826386" w14:textId="77777777" w:rsidR="00F626F2" w:rsidRDefault="00F626F2" w:rsidP="004A0861">
      <w:pPr>
        <w:tabs>
          <w:tab w:val="left" w:pos="0"/>
        </w:tabs>
        <w:spacing w:before="4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2D13E695" w14:textId="77777777" w:rsidR="00EF5A26" w:rsidRDefault="00EF5A26" w:rsidP="004A0861">
      <w:pPr>
        <w:tabs>
          <w:tab w:val="left" w:pos="0"/>
        </w:tabs>
        <w:spacing w:before="40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*</w:t>
      </w:r>
      <w:r w:rsidRPr="006607C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 w:rsidRPr="00342B6E">
        <w:rPr>
          <w:rFonts w:ascii="Arial" w:hAnsi="Arial" w:cs="Arial"/>
          <w:sz w:val="18"/>
          <w:szCs w:val="18"/>
        </w:rPr>
        <w:t>Nehodící se škrtněte.</w:t>
      </w:r>
    </w:p>
    <w:p w14:paraId="6F81AD34" w14:textId="77777777" w:rsidR="00901CBD" w:rsidRDefault="00901CBD" w:rsidP="004A0861">
      <w:pPr>
        <w:tabs>
          <w:tab w:val="left" w:pos="0"/>
        </w:tabs>
        <w:spacing w:before="40"/>
        <w:ind w:left="426" w:hanging="426"/>
        <w:jc w:val="both"/>
        <w:rPr>
          <w:rFonts w:ascii="Arial" w:hAnsi="Arial" w:cs="Arial"/>
          <w:sz w:val="18"/>
          <w:szCs w:val="18"/>
        </w:rPr>
      </w:pPr>
    </w:p>
    <w:sectPr w:rsidR="00901CBD" w:rsidSect="00FE7389"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851" w:right="1134" w:bottom="851" w:left="1134" w:header="567" w:footer="624" w:gutter="0"/>
      <w:cols w:space="15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E5072" w14:textId="77777777" w:rsidR="00113065" w:rsidRDefault="00113065" w:rsidP="004E6DFF">
      <w:r>
        <w:separator/>
      </w:r>
    </w:p>
  </w:endnote>
  <w:endnote w:type="continuationSeparator" w:id="0">
    <w:p w14:paraId="630664FB" w14:textId="77777777" w:rsidR="00113065" w:rsidRDefault="00113065" w:rsidP="004E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53063" w14:textId="77777777" w:rsidR="00DD3AB4" w:rsidRDefault="00A44279" w:rsidP="00A44279">
    <w:pPr>
      <w:pStyle w:val="Zpat"/>
      <w:tabs>
        <w:tab w:val="clear" w:pos="4536"/>
        <w:tab w:val="clear" w:pos="9072"/>
        <w:tab w:val="center" w:pos="4819"/>
      </w:tabs>
    </w:pPr>
    <w:r w:rsidRPr="00DD3AB4">
      <w:rPr>
        <w:rFonts w:ascii="Calibri" w:hAnsi="Calibri"/>
        <w:sz w:val="16"/>
        <w:szCs w:val="16"/>
      </w:rPr>
      <w:tab/>
      <w:t xml:space="preserve">Str. </w:t>
    </w:r>
    <w:r>
      <w:rPr>
        <w:rFonts w:ascii="Calibri" w:hAnsi="Calibri"/>
        <w:sz w:val="16"/>
        <w:szCs w:val="16"/>
      </w:rPr>
      <w:t>2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38CDB" w14:textId="77777777" w:rsidR="000107E9" w:rsidRDefault="000107E9" w:rsidP="00DD3AB4">
    <w:pPr>
      <w:pStyle w:val="Zpat"/>
      <w:tabs>
        <w:tab w:val="clear" w:pos="9072"/>
        <w:tab w:val="center" w:pos="17719"/>
      </w:tabs>
      <w:jc w:val="both"/>
      <w:rPr>
        <w:rFonts w:ascii="Arial" w:hAnsi="Arial" w:cs="Arial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7521" w14:textId="77777777" w:rsidR="000107E9" w:rsidRDefault="000107E9">
    <w:pPr>
      <w:pStyle w:val="Zpat"/>
      <w:tabs>
        <w:tab w:val="clear" w:pos="9072"/>
        <w:tab w:val="right" w:pos="1049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6.9</w:t>
    </w:r>
    <w:r w:rsidR="00FE7389">
      <w:rPr>
        <w:rFonts w:ascii="Arial" w:hAnsi="Arial" w:cs="Arial"/>
        <w:sz w:val="16"/>
        <w:szCs w:val="16"/>
      </w:rPr>
      <w:t>1.</w:t>
    </w:r>
    <w:r w:rsidR="00916E0E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 xml:space="preserve"> - 20</w:t>
    </w:r>
    <w:r w:rsidR="00ED4E7F">
      <w:rPr>
        <w:rFonts w:ascii="Arial" w:hAnsi="Arial" w:cs="Arial"/>
        <w:sz w:val="16"/>
        <w:szCs w:val="16"/>
      </w:rPr>
      <w:t>24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BED3B" w14:textId="77777777" w:rsidR="00113065" w:rsidRDefault="00113065" w:rsidP="004E6DFF">
      <w:r>
        <w:separator/>
      </w:r>
    </w:p>
  </w:footnote>
  <w:footnote w:type="continuationSeparator" w:id="0">
    <w:p w14:paraId="41F2118C" w14:textId="77777777" w:rsidR="00113065" w:rsidRDefault="00113065" w:rsidP="004E6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962E1" w14:textId="77777777" w:rsidR="000107E9" w:rsidRDefault="000107E9">
    <w:pPr>
      <w:pStyle w:val="Zhlav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C3766"/>
    <w:multiLevelType w:val="hybridMultilevel"/>
    <w:tmpl w:val="3F6A48AE"/>
    <w:lvl w:ilvl="0" w:tplc="B1523C5E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5205385"/>
    <w:multiLevelType w:val="hybridMultilevel"/>
    <w:tmpl w:val="A950083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591244"/>
    <w:multiLevelType w:val="hybridMultilevel"/>
    <w:tmpl w:val="C996FAE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AE3CCA"/>
    <w:multiLevelType w:val="hybridMultilevel"/>
    <w:tmpl w:val="C996FAE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36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D757C9"/>
    <w:multiLevelType w:val="hybridMultilevel"/>
    <w:tmpl w:val="C996FAE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FF1BC4"/>
    <w:multiLevelType w:val="hybridMultilevel"/>
    <w:tmpl w:val="C996FAE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211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0E048D"/>
    <w:multiLevelType w:val="hybridMultilevel"/>
    <w:tmpl w:val="DACC667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192D33"/>
    <w:multiLevelType w:val="hybridMultilevel"/>
    <w:tmpl w:val="D1E6EDD6"/>
    <w:lvl w:ilvl="0" w:tplc="396C74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038A"/>
    <w:multiLevelType w:val="hybridMultilevel"/>
    <w:tmpl w:val="518CC218"/>
    <w:lvl w:ilvl="0" w:tplc="C1F8C45A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9" w15:restartNumberingAfterBreak="0">
    <w:nsid w:val="5E53551F"/>
    <w:multiLevelType w:val="hybridMultilevel"/>
    <w:tmpl w:val="A962A44A"/>
    <w:lvl w:ilvl="0" w:tplc="D0C0FE76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F4A23"/>
    <w:multiLevelType w:val="hybridMultilevel"/>
    <w:tmpl w:val="5266AC9E"/>
    <w:lvl w:ilvl="0" w:tplc="60C0456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74076FA8"/>
    <w:multiLevelType w:val="hybridMultilevel"/>
    <w:tmpl w:val="C996FAE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B3499B"/>
    <w:multiLevelType w:val="hybridMultilevel"/>
    <w:tmpl w:val="C996FAE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211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86793901">
    <w:abstractNumId w:val="3"/>
  </w:num>
  <w:num w:numId="2" w16cid:durableId="1779252760">
    <w:abstractNumId w:val="6"/>
  </w:num>
  <w:num w:numId="3" w16cid:durableId="1150362498">
    <w:abstractNumId w:val="11"/>
  </w:num>
  <w:num w:numId="4" w16cid:durableId="24643232">
    <w:abstractNumId w:val="12"/>
  </w:num>
  <w:num w:numId="5" w16cid:durableId="1033727263">
    <w:abstractNumId w:val="2"/>
  </w:num>
  <w:num w:numId="6" w16cid:durableId="1566911701">
    <w:abstractNumId w:val="1"/>
  </w:num>
  <w:num w:numId="7" w16cid:durableId="892230520">
    <w:abstractNumId w:val="4"/>
  </w:num>
  <w:num w:numId="8" w16cid:durableId="1769349447">
    <w:abstractNumId w:val="8"/>
  </w:num>
  <w:num w:numId="9" w16cid:durableId="1270819616">
    <w:abstractNumId w:val="0"/>
  </w:num>
  <w:num w:numId="10" w16cid:durableId="1003356818">
    <w:abstractNumId w:val="10"/>
  </w:num>
  <w:num w:numId="11" w16cid:durableId="2053115525">
    <w:abstractNumId w:val="5"/>
  </w:num>
  <w:num w:numId="12" w16cid:durableId="1176310974">
    <w:abstractNumId w:val="7"/>
  </w:num>
  <w:num w:numId="13" w16cid:durableId="1473016505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aclav krejci">
    <w15:presenceInfo w15:providerId="Windows Live" w15:userId="47cba4d8e27d28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revisionView w:markup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BD5"/>
    <w:rsid w:val="00001825"/>
    <w:rsid w:val="000071BC"/>
    <w:rsid w:val="00007F69"/>
    <w:rsid w:val="000107E9"/>
    <w:rsid w:val="00010D15"/>
    <w:rsid w:val="00012CC9"/>
    <w:rsid w:val="0004331C"/>
    <w:rsid w:val="00043E43"/>
    <w:rsid w:val="00051731"/>
    <w:rsid w:val="0005518D"/>
    <w:rsid w:val="00066E71"/>
    <w:rsid w:val="000772FC"/>
    <w:rsid w:val="000774FC"/>
    <w:rsid w:val="00081D92"/>
    <w:rsid w:val="00085544"/>
    <w:rsid w:val="00085B46"/>
    <w:rsid w:val="000A0051"/>
    <w:rsid w:val="000A3DCC"/>
    <w:rsid w:val="000A5E43"/>
    <w:rsid w:val="000A67B9"/>
    <w:rsid w:val="000A794F"/>
    <w:rsid w:val="000B28E7"/>
    <w:rsid w:val="000B310B"/>
    <w:rsid w:val="000B5F20"/>
    <w:rsid w:val="000B7F8D"/>
    <w:rsid w:val="000C26ED"/>
    <w:rsid w:val="000C3AAD"/>
    <w:rsid w:val="000C5A1A"/>
    <w:rsid w:val="000C625B"/>
    <w:rsid w:val="000D47C6"/>
    <w:rsid w:val="000D4C21"/>
    <w:rsid w:val="000D4FEF"/>
    <w:rsid w:val="000D63B1"/>
    <w:rsid w:val="000E0BB4"/>
    <w:rsid w:val="000E25AA"/>
    <w:rsid w:val="000E2E21"/>
    <w:rsid w:val="000E3071"/>
    <w:rsid w:val="000E3366"/>
    <w:rsid w:val="000E47F0"/>
    <w:rsid w:val="000E6674"/>
    <w:rsid w:val="000F32F4"/>
    <w:rsid w:val="00110E57"/>
    <w:rsid w:val="00113065"/>
    <w:rsid w:val="001167C6"/>
    <w:rsid w:val="00120977"/>
    <w:rsid w:val="001211D1"/>
    <w:rsid w:val="00121692"/>
    <w:rsid w:val="001238D1"/>
    <w:rsid w:val="00124A7D"/>
    <w:rsid w:val="00131457"/>
    <w:rsid w:val="00132539"/>
    <w:rsid w:val="001364C5"/>
    <w:rsid w:val="001365DB"/>
    <w:rsid w:val="00141AB2"/>
    <w:rsid w:val="001455BB"/>
    <w:rsid w:val="00147904"/>
    <w:rsid w:val="00150460"/>
    <w:rsid w:val="00150A76"/>
    <w:rsid w:val="00151CB8"/>
    <w:rsid w:val="00161F47"/>
    <w:rsid w:val="00163FC1"/>
    <w:rsid w:val="00174125"/>
    <w:rsid w:val="001766C0"/>
    <w:rsid w:val="00182B41"/>
    <w:rsid w:val="00191E71"/>
    <w:rsid w:val="001926D9"/>
    <w:rsid w:val="00195AD0"/>
    <w:rsid w:val="001A1050"/>
    <w:rsid w:val="001A61C5"/>
    <w:rsid w:val="001A64C3"/>
    <w:rsid w:val="001B620F"/>
    <w:rsid w:val="001B6C64"/>
    <w:rsid w:val="001C4536"/>
    <w:rsid w:val="001D0957"/>
    <w:rsid w:val="001D6996"/>
    <w:rsid w:val="001E3061"/>
    <w:rsid w:val="001E5823"/>
    <w:rsid w:val="001F0368"/>
    <w:rsid w:val="001F1BFD"/>
    <w:rsid w:val="001F3747"/>
    <w:rsid w:val="002014C3"/>
    <w:rsid w:val="00206CF0"/>
    <w:rsid w:val="002166B6"/>
    <w:rsid w:val="00224237"/>
    <w:rsid w:val="0023010D"/>
    <w:rsid w:val="00237347"/>
    <w:rsid w:val="00242402"/>
    <w:rsid w:val="0025665F"/>
    <w:rsid w:val="00257BFE"/>
    <w:rsid w:val="0026431A"/>
    <w:rsid w:val="00264FD7"/>
    <w:rsid w:val="002746A8"/>
    <w:rsid w:val="00274A8D"/>
    <w:rsid w:val="00283658"/>
    <w:rsid w:val="002903F4"/>
    <w:rsid w:val="0029665C"/>
    <w:rsid w:val="002A2383"/>
    <w:rsid w:val="002B47EB"/>
    <w:rsid w:val="002C341F"/>
    <w:rsid w:val="002C5A9A"/>
    <w:rsid w:val="002E06C9"/>
    <w:rsid w:val="002E1798"/>
    <w:rsid w:val="002F101F"/>
    <w:rsid w:val="002F232B"/>
    <w:rsid w:val="002F3CCF"/>
    <w:rsid w:val="00304CE9"/>
    <w:rsid w:val="00304DDA"/>
    <w:rsid w:val="00314A89"/>
    <w:rsid w:val="003212F1"/>
    <w:rsid w:val="00322018"/>
    <w:rsid w:val="00323A3C"/>
    <w:rsid w:val="003250C7"/>
    <w:rsid w:val="003272A4"/>
    <w:rsid w:val="003273BD"/>
    <w:rsid w:val="00330144"/>
    <w:rsid w:val="00330C54"/>
    <w:rsid w:val="003349C9"/>
    <w:rsid w:val="00334B40"/>
    <w:rsid w:val="00340346"/>
    <w:rsid w:val="0034039F"/>
    <w:rsid w:val="00345349"/>
    <w:rsid w:val="00360ECE"/>
    <w:rsid w:val="003673F7"/>
    <w:rsid w:val="00371A6C"/>
    <w:rsid w:val="00376112"/>
    <w:rsid w:val="0037779E"/>
    <w:rsid w:val="00382CDA"/>
    <w:rsid w:val="00383093"/>
    <w:rsid w:val="00384121"/>
    <w:rsid w:val="003A0FEA"/>
    <w:rsid w:val="003A2D56"/>
    <w:rsid w:val="003B0174"/>
    <w:rsid w:val="003B0DE4"/>
    <w:rsid w:val="003B57F7"/>
    <w:rsid w:val="003B6AE7"/>
    <w:rsid w:val="003C6F59"/>
    <w:rsid w:val="003D2B7C"/>
    <w:rsid w:val="003D79C7"/>
    <w:rsid w:val="003E6FC4"/>
    <w:rsid w:val="0040410E"/>
    <w:rsid w:val="00406403"/>
    <w:rsid w:val="00416476"/>
    <w:rsid w:val="004219E8"/>
    <w:rsid w:val="00430D74"/>
    <w:rsid w:val="00431640"/>
    <w:rsid w:val="00437837"/>
    <w:rsid w:val="00446DC1"/>
    <w:rsid w:val="00452E02"/>
    <w:rsid w:val="00454A47"/>
    <w:rsid w:val="00455253"/>
    <w:rsid w:val="004609B6"/>
    <w:rsid w:val="00461900"/>
    <w:rsid w:val="00463514"/>
    <w:rsid w:val="00463F5E"/>
    <w:rsid w:val="00466943"/>
    <w:rsid w:val="0047138B"/>
    <w:rsid w:val="00472AE5"/>
    <w:rsid w:val="00475FED"/>
    <w:rsid w:val="004766B9"/>
    <w:rsid w:val="0047740E"/>
    <w:rsid w:val="004969D7"/>
    <w:rsid w:val="004972B8"/>
    <w:rsid w:val="004A0861"/>
    <w:rsid w:val="004A10DD"/>
    <w:rsid w:val="004A3ECB"/>
    <w:rsid w:val="004A6E2F"/>
    <w:rsid w:val="004B39C7"/>
    <w:rsid w:val="004C1852"/>
    <w:rsid w:val="004C19BD"/>
    <w:rsid w:val="004E2C00"/>
    <w:rsid w:val="004E3C2D"/>
    <w:rsid w:val="004E6DFF"/>
    <w:rsid w:val="00502B9D"/>
    <w:rsid w:val="005173EB"/>
    <w:rsid w:val="0052545B"/>
    <w:rsid w:val="00534F1A"/>
    <w:rsid w:val="00543351"/>
    <w:rsid w:val="00545506"/>
    <w:rsid w:val="00551961"/>
    <w:rsid w:val="0055273A"/>
    <w:rsid w:val="0055278D"/>
    <w:rsid w:val="00554643"/>
    <w:rsid w:val="00554F6F"/>
    <w:rsid w:val="0055557C"/>
    <w:rsid w:val="00565B2F"/>
    <w:rsid w:val="00574851"/>
    <w:rsid w:val="005764A3"/>
    <w:rsid w:val="0058113A"/>
    <w:rsid w:val="005825B6"/>
    <w:rsid w:val="00592828"/>
    <w:rsid w:val="005A065B"/>
    <w:rsid w:val="005A1052"/>
    <w:rsid w:val="005A66BF"/>
    <w:rsid w:val="005B1464"/>
    <w:rsid w:val="005B2A9C"/>
    <w:rsid w:val="005B2D46"/>
    <w:rsid w:val="005C2D5C"/>
    <w:rsid w:val="005C636F"/>
    <w:rsid w:val="005D64B7"/>
    <w:rsid w:val="005E1E5B"/>
    <w:rsid w:val="005E2042"/>
    <w:rsid w:val="005E29E1"/>
    <w:rsid w:val="005E4161"/>
    <w:rsid w:val="005E47DD"/>
    <w:rsid w:val="0060366E"/>
    <w:rsid w:val="006057DC"/>
    <w:rsid w:val="00612C5A"/>
    <w:rsid w:val="00613E46"/>
    <w:rsid w:val="00621B1B"/>
    <w:rsid w:val="00631447"/>
    <w:rsid w:val="00631531"/>
    <w:rsid w:val="00631AE0"/>
    <w:rsid w:val="00631F83"/>
    <w:rsid w:val="00634A4C"/>
    <w:rsid w:val="00634BFF"/>
    <w:rsid w:val="00640FFC"/>
    <w:rsid w:val="00651F95"/>
    <w:rsid w:val="006535B9"/>
    <w:rsid w:val="00653935"/>
    <w:rsid w:val="00656E81"/>
    <w:rsid w:val="006578A8"/>
    <w:rsid w:val="006607CC"/>
    <w:rsid w:val="006655B3"/>
    <w:rsid w:val="00673BFA"/>
    <w:rsid w:val="00676615"/>
    <w:rsid w:val="0069346A"/>
    <w:rsid w:val="006A2375"/>
    <w:rsid w:val="006A2A29"/>
    <w:rsid w:val="006A4A21"/>
    <w:rsid w:val="006A6C90"/>
    <w:rsid w:val="006B2DCD"/>
    <w:rsid w:val="006B42A3"/>
    <w:rsid w:val="006B5AE9"/>
    <w:rsid w:val="006B6279"/>
    <w:rsid w:val="006B7610"/>
    <w:rsid w:val="006C0A95"/>
    <w:rsid w:val="006C12E8"/>
    <w:rsid w:val="006C1320"/>
    <w:rsid w:val="006C2876"/>
    <w:rsid w:val="006C55AF"/>
    <w:rsid w:val="006D46B7"/>
    <w:rsid w:val="006D4FB9"/>
    <w:rsid w:val="006E2506"/>
    <w:rsid w:val="006E302E"/>
    <w:rsid w:val="006F7D49"/>
    <w:rsid w:val="00706DFD"/>
    <w:rsid w:val="007134E4"/>
    <w:rsid w:val="0071473B"/>
    <w:rsid w:val="00715EDB"/>
    <w:rsid w:val="00727E52"/>
    <w:rsid w:val="007369F1"/>
    <w:rsid w:val="00736C78"/>
    <w:rsid w:val="007371D9"/>
    <w:rsid w:val="0074397C"/>
    <w:rsid w:val="00744B12"/>
    <w:rsid w:val="00753602"/>
    <w:rsid w:val="00757E0B"/>
    <w:rsid w:val="007614F3"/>
    <w:rsid w:val="00764EBC"/>
    <w:rsid w:val="007666AC"/>
    <w:rsid w:val="00771E1D"/>
    <w:rsid w:val="00774000"/>
    <w:rsid w:val="00774CF7"/>
    <w:rsid w:val="00781669"/>
    <w:rsid w:val="007902C8"/>
    <w:rsid w:val="0079415F"/>
    <w:rsid w:val="00795781"/>
    <w:rsid w:val="007B21DE"/>
    <w:rsid w:val="007B2F17"/>
    <w:rsid w:val="007B43AA"/>
    <w:rsid w:val="007C6C45"/>
    <w:rsid w:val="007D1178"/>
    <w:rsid w:val="007D14E4"/>
    <w:rsid w:val="007D6B5F"/>
    <w:rsid w:val="007E34EA"/>
    <w:rsid w:val="007E3B29"/>
    <w:rsid w:val="007E7732"/>
    <w:rsid w:val="007F08A8"/>
    <w:rsid w:val="008003DC"/>
    <w:rsid w:val="00806F1C"/>
    <w:rsid w:val="0081502F"/>
    <w:rsid w:val="00815F0A"/>
    <w:rsid w:val="00827640"/>
    <w:rsid w:val="00830E98"/>
    <w:rsid w:val="00831261"/>
    <w:rsid w:val="00844D20"/>
    <w:rsid w:val="008524AA"/>
    <w:rsid w:val="008561AA"/>
    <w:rsid w:val="00866575"/>
    <w:rsid w:val="008721B0"/>
    <w:rsid w:val="008824C0"/>
    <w:rsid w:val="00891FA4"/>
    <w:rsid w:val="00892385"/>
    <w:rsid w:val="00892F65"/>
    <w:rsid w:val="008A019A"/>
    <w:rsid w:val="008A2C6B"/>
    <w:rsid w:val="008B2589"/>
    <w:rsid w:val="008B391A"/>
    <w:rsid w:val="008B6C33"/>
    <w:rsid w:val="008C0EA9"/>
    <w:rsid w:val="008D580B"/>
    <w:rsid w:val="008E340D"/>
    <w:rsid w:val="008E765C"/>
    <w:rsid w:val="008E7E2E"/>
    <w:rsid w:val="008F0C7C"/>
    <w:rsid w:val="008F0FA3"/>
    <w:rsid w:val="008F13BF"/>
    <w:rsid w:val="008F6F62"/>
    <w:rsid w:val="00901CBD"/>
    <w:rsid w:val="00901ECA"/>
    <w:rsid w:val="009037A2"/>
    <w:rsid w:val="0090429F"/>
    <w:rsid w:val="0090442F"/>
    <w:rsid w:val="00913C07"/>
    <w:rsid w:val="00915EF7"/>
    <w:rsid w:val="00916E0E"/>
    <w:rsid w:val="009207AC"/>
    <w:rsid w:val="00925204"/>
    <w:rsid w:val="0093517C"/>
    <w:rsid w:val="00952583"/>
    <w:rsid w:val="009549BB"/>
    <w:rsid w:val="0095559C"/>
    <w:rsid w:val="0095675D"/>
    <w:rsid w:val="00957321"/>
    <w:rsid w:val="00962088"/>
    <w:rsid w:val="00962539"/>
    <w:rsid w:val="0096576E"/>
    <w:rsid w:val="0097490C"/>
    <w:rsid w:val="00974A34"/>
    <w:rsid w:val="00976798"/>
    <w:rsid w:val="00986B56"/>
    <w:rsid w:val="00993989"/>
    <w:rsid w:val="0099515F"/>
    <w:rsid w:val="009A4CB1"/>
    <w:rsid w:val="009A5B83"/>
    <w:rsid w:val="009A771D"/>
    <w:rsid w:val="009B0F16"/>
    <w:rsid w:val="009B1A5E"/>
    <w:rsid w:val="009C09FC"/>
    <w:rsid w:val="009C6351"/>
    <w:rsid w:val="009C6C9B"/>
    <w:rsid w:val="009D0FA6"/>
    <w:rsid w:val="009D17FB"/>
    <w:rsid w:val="009D1C75"/>
    <w:rsid w:val="009D6736"/>
    <w:rsid w:val="009F0861"/>
    <w:rsid w:val="009F5E7E"/>
    <w:rsid w:val="00A009D7"/>
    <w:rsid w:val="00A0612C"/>
    <w:rsid w:val="00A13FB8"/>
    <w:rsid w:val="00A1446A"/>
    <w:rsid w:val="00A15D85"/>
    <w:rsid w:val="00A239B1"/>
    <w:rsid w:val="00A241E8"/>
    <w:rsid w:val="00A26E89"/>
    <w:rsid w:val="00A31E6B"/>
    <w:rsid w:val="00A3747F"/>
    <w:rsid w:val="00A40400"/>
    <w:rsid w:val="00A44279"/>
    <w:rsid w:val="00A46FA5"/>
    <w:rsid w:val="00A50426"/>
    <w:rsid w:val="00A5143B"/>
    <w:rsid w:val="00A65732"/>
    <w:rsid w:val="00A73BA1"/>
    <w:rsid w:val="00A7645A"/>
    <w:rsid w:val="00A80838"/>
    <w:rsid w:val="00A833BA"/>
    <w:rsid w:val="00A83534"/>
    <w:rsid w:val="00A9159A"/>
    <w:rsid w:val="00A92B03"/>
    <w:rsid w:val="00A93D22"/>
    <w:rsid w:val="00AA02CB"/>
    <w:rsid w:val="00AA2545"/>
    <w:rsid w:val="00AA3C6A"/>
    <w:rsid w:val="00AC3D66"/>
    <w:rsid w:val="00AC67E1"/>
    <w:rsid w:val="00AD21A8"/>
    <w:rsid w:val="00AD4649"/>
    <w:rsid w:val="00AD62E1"/>
    <w:rsid w:val="00AE0CA0"/>
    <w:rsid w:val="00AE1A5A"/>
    <w:rsid w:val="00AE35EB"/>
    <w:rsid w:val="00AE381A"/>
    <w:rsid w:val="00AE6BD5"/>
    <w:rsid w:val="00AF2D8B"/>
    <w:rsid w:val="00AF4564"/>
    <w:rsid w:val="00AF6995"/>
    <w:rsid w:val="00B015B3"/>
    <w:rsid w:val="00B02459"/>
    <w:rsid w:val="00B0562B"/>
    <w:rsid w:val="00B06D76"/>
    <w:rsid w:val="00B123F3"/>
    <w:rsid w:val="00B21B70"/>
    <w:rsid w:val="00B230DC"/>
    <w:rsid w:val="00B26C15"/>
    <w:rsid w:val="00B27D75"/>
    <w:rsid w:val="00B342FE"/>
    <w:rsid w:val="00B43423"/>
    <w:rsid w:val="00B56009"/>
    <w:rsid w:val="00B57DBE"/>
    <w:rsid w:val="00B60243"/>
    <w:rsid w:val="00B60ED2"/>
    <w:rsid w:val="00B629E9"/>
    <w:rsid w:val="00B667B5"/>
    <w:rsid w:val="00B77AD6"/>
    <w:rsid w:val="00B8671E"/>
    <w:rsid w:val="00B86CDD"/>
    <w:rsid w:val="00B910C8"/>
    <w:rsid w:val="00B924FF"/>
    <w:rsid w:val="00B92AA1"/>
    <w:rsid w:val="00BA18F2"/>
    <w:rsid w:val="00BA5C10"/>
    <w:rsid w:val="00BB2908"/>
    <w:rsid w:val="00BC13C3"/>
    <w:rsid w:val="00BC6476"/>
    <w:rsid w:val="00BD35BC"/>
    <w:rsid w:val="00BD5AC4"/>
    <w:rsid w:val="00BD6515"/>
    <w:rsid w:val="00BD6F21"/>
    <w:rsid w:val="00BD7427"/>
    <w:rsid w:val="00BE5658"/>
    <w:rsid w:val="00BF23EB"/>
    <w:rsid w:val="00BF767A"/>
    <w:rsid w:val="00C03747"/>
    <w:rsid w:val="00C04ACF"/>
    <w:rsid w:val="00C17E6E"/>
    <w:rsid w:val="00C21945"/>
    <w:rsid w:val="00C30D75"/>
    <w:rsid w:val="00C30DF4"/>
    <w:rsid w:val="00C3101B"/>
    <w:rsid w:val="00C406CF"/>
    <w:rsid w:val="00C409A4"/>
    <w:rsid w:val="00C5445D"/>
    <w:rsid w:val="00C54EB1"/>
    <w:rsid w:val="00C630FC"/>
    <w:rsid w:val="00C70921"/>
    <w:rsid w:val="00C71490"/>
    <w:rsid w:val="00C73FF1"/>
    <w:rsid w:val="00C76CDA"/>
    <w:rsid w:val="00C81FB8"/>
    <w:rsid w:val="00C86D07"/>
    <w:rsid w:val="00C9632D"/>
    <w:rsid w:val="00C978DE"/>
    <w:rsid w:val="00CA25C8"/>
    <w:rsid w:val="00CA46EB"/>
    <w:rsid w:val="00CB3933"/>
    <w:rsid w:val="00CB460C"/>
    <w:rsid w:val="00CC44A0"/>
    <w:rsid w:val="00CC5AD3"/>
    <w:rsid w:val="00CC6413"/>
    <w:rsid w:val="00CC71A6"/>
    <w:rsid w:val="00CD0F6F"/>
    <w:rsid w:val="00CD48D9"/>
    <w:rsid w:val="00CD6428"/>
    <w:rsid w:val="00CE05A8"/>
    <w:rsid w:val="00CE26EE"/>
    <w:rsid w:val="00CE5DEA"/>
    <w:rsid w:val="00CE78BF"/>
    <w:rsid w:val="00D05197"/>
    <w:rsid w:val="00D1423F"/>
    <w:rsid w:val="00D15CFA"/>
    <w:rsid w:val="00D168D3"/>
    <w:rsid w:val="00D16A10"/>
    <w:rsid w:val="00D246D0"/>
    <w:rsid w:val="00D257BD"/>
    <w:rsid w:val="00D26F27"/>
    <w:rsid w:val="00D2791C"/>
    <w:rsid w:val="00D311F3"/>
    <w:rsid w:val="00D32F0A"/>
    <w:rsid w:val="00D35F17"/>
    <w:rsid w:val="00D3608F"/>
    <w:rsid w:val="00D36106"/>
    <w:rsid w:val="00D47DA3"/>
    <w:rsid w:val="00D528DB"/>
    <w:rsid w:val="00D622D4"/>
    <w:rsid w:val="00D6600D"/>
    <w:rsid w:val="00D713C4"/>
    <w:rsid w:val="00D748C9"/>
    <w:rsid w:val="00D81F97"/>
    <w:rsid w:val="00D86939"/>
    <w:rsid w:val="00D9280E"/>
    <w:rsid w:val="00D937CE"/>
    <w:rsid w:val="00DA2C7D"/>
    <w:rsid w:val="00DA2F2D"/>
    <w:rsid w:val="00DA4627"/>
    <w:rsid w:val="00DA6820"/>
    <w:rsid w:val="00DA741E"/>
    <w:rsid w:val="00DB66D5"/>
    <w:rsid w:val="00DB7EAD"/>
    <w:rsid w:val="00DD0E22"/>
    <w:rsid w:val="00DD1294"/>
    <w:rsid w:val="00DD2DBC"/>
    <w:rsid w:val="00DD3AB4"/>
    <w:rsid w:val="00DD5160"/>
    <w:rsid w:val="00DE5D7F"/>
    <w:rsid w:val="00DF03E9"/>
    <w:rsid w:val="00DF4795"/>
    <w:rsid w:val="00DF7595"/>
    <w:rsid w:val="00E02810"/>
    <w:rsid w:val="00E06CF1"/>
    <w:rsid w:val="00E1074E"/>
    <w:rsid w:val="00E13AE3"/>
    <w:rsid w:val="00E141A0"/>
    <w:rsid w:val="00E14591"/>
    <w:rsid w:val="00E16069"/>
    <w:rsid w:val="00E17460"/>
    <w:rsid w:val="00E25F22"/>
    <w:rsid w:val="00E3231F"/>
    <w:rsid w:val="00E3334D"/>
    <w:rsid w:val="00E44196"/>
    <w:rsid w:val="00E47905"/>
    <w:rsid w:val="00E47996"/>
    <w:rsid w:val="00E52E81"/>
    <w:rsid w:val="00E54421"/>
    <w:rsid w:val="00E544CD"/>
    <w:rsid w:val="00E54731"/>
    <w:rsid w:val="00E56003"/>
    <w:rsid w:val="00E67264"/>
    <w:rsid w:val="00E706B5"/>
    <w:rsid w:val="00E7070C"/>
    <w:rsid w:val="00E714E9"/>
    <w:rsid w:val="00E90435"/>
    <w:rsid w:val="00E96556"/>
    <w:rsid w:val="00E96D24"/>
    <w:rsid w:val="00EA55D0"/>
    <w:rsid w:val="00EC19F1"/>
    <w:rsid w:val="00ED4E7F"/>
    <w:rsid w:val="00ED549F"/>
    <w:rsid w:val="00ED66B9"/>
    <w:rsid w:val="00EE0D7E"/>
    <w:rsid w:val="00EE40B1"/>
    <w:rsid w:val="00EE4C65"/>
    <w:rsid w:val="00EE6B58"/>
    <w:rsid w:val="00EE79DB"/>
    <w:rsid w:val="00EF1970"/>
    <w:rsid w:val="00EF5A26"/>
    <w:rsid w:val="00EF5A32"/>
    <w:rsid w:val="00F04352"/>
    <w:rsid w:val="00F0584A"/>
    <w:rsid w:val="00F06570"/>
    <w:rsid w:val="00F068CE"/>
    <w:rsid w:val="00F10692"/>
    <w:rsid w:val="00F10E19"/>
    <w:rsid w:val="00F20AE5"/>
    <w:rsid w:val="00F22359"/>
    <w:rsid w:val="00F23B38"/>
    <w:rsid w:val="00F32DFC"/>
    <w:rsid w:val="00F33068"/>
    <w:rsid w:val="00F3625B"/>
    <w:rsid w:val="00F41F52"/>
    <w:rsid w:val="00F626F2"/>
    <w:rsid w:val="00F62FE0"/>
    <w:rsid w:val="00F6580C"/>
    <w:rsid w:val="00F66FB5"/>
    <w:rsid w:val="00F6761E"/>
    <w:rsid w:val="00F71891"/>
    <w:rsid w:val="00F7776E"/>
    <w:rsid w:val="00F83A17"/>
    <w:rsid w:val="00F84956"/>
    <w:rsid w:val="00F90A9E"/>
    <w:rsid w:val="00F937F9"/>
    <w:rsid w:val="00F96221"/>
    <w:rsid w:val="00FB1112"/>
    <w:rsid w:val="00FB1A7A"/>
    <w:rsid w:val="00FC0041"/>
    <w:rsid w:val="00FC042D"/>
    <w:rsid w:val="00FC1696"/>
    <w:rsid w:val="00FE577F"/>
    <w:rsid w:val="00FE7389"/>
    <w:rsid w:val="00FE74C6"/>
    <w:rsid w:val="00FF1999"/>
    <w:rsid w:val="00FF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DA48EB"/>
  <w15:chartTrackingRefBased/>
  <w15:docId w15:val="{C47D242D-6E96-492A-A01E-557E39D3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6BD5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B017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AE6BD5"/>
    <w:pPr>
      <w:keepNext/>
      <w:jc w:val="center"/>
      <w:outlineLvl w:val="2"/>
    </w:pPr>
    <w:rPr>
      <w:rFonts w:ascii="Arial" w:hAnsi="Arial" w:cs="Arial"/>
      <w:b/>
      <w:bCs/>
      <w:i/>
      <w:iCs/>
      <w:color w:val="0000FF"/>
      <w:sz w:val="20"/>
      <w:szCs w:val="18"/>
    </w:rPr>
  </w:style>
  <w:style w:type="paragraph" w:styleId="Nadpis4">
    <w:name w:val="heading 4"/>
    <w:basedOn w:val="Normln"/>
    <w:next w:val="Normln"/>
    <w:link w:val="Nadpis4Char"/>
    <w:qFormat/>
    <w:rsid w:val="00AE6BD5"/>
    <w:pPr>
      <w:keepNext/>
      <w:jc w:val="center"/>
      <w:outlineLvl w:val="3"/>
    </w:pPr>
    <w:rPr>
      <w:rFonts w:ascii="Arial" w:hAnsi="Arial" w:cs="Arial"/>
      <w:b/>
      <w:bCs/>
      <w:i/>
      <w:iCs/>
      <w:color w:val="0000FF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sid w:val="00AE6BD5"/>
    <w:rPr>
      <w:rFonts w:ascii="Arial" w:eastAsia="Times New Roman" w:hAnsi="Arial" w:cs="Arial"/>
      <w:b/>
      <w:bCs/>
      <w:i/>
      <w:iCs/>
      <w:color w:val="0000FF"/>
      <w:sz w:val="20"/>
      <w:szCs w:val="18"/>
      <w:lang w:eastAsia="cs-CZ"/>
    </w:rPr>
  </w:style>
  <w:style w:type="character" w:customStyle="1" w:styleId="Nadpis4Char">
    <w:name w:val="Nadpis 4 Char"/>
    <w:link w:val="Nadpis4"/>
    <w:rsid w:val="00AE6BD5"/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rsid w:val="00AE6B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E6BD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E6BD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E6BD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AE6BD5"/>
    <w:rPr>
      <w:sz w:val="20"/>
      <w:szCs w:val="20"/>
    </w:rPr>
  </w:style>
  <w:style w:type="character" w:customStyle="1" w:styleId="TextkomenteChar">
    <w:name w:val="Text komentáře Char"/>
    <w:link w:val="Textkomente"/>
    <w:semiHidden/>
    <w:rsid w:val="00AE6B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rsid w:val="00AE6B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AE6BD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3B0174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E6DFF"/>
    <w:rPr>
      <w:color w:val="0000FF"/>
      <w:u w:val="single"/>
    </w:rPr>
  </w:style>
  <w:style w:type="paragraph" w:styleId="Nzev">
    <w:name w:val="Title"/>
    <w:basedOn w:val="Normln"/>
    <w:link w:val="NzevChar"/>
    <w:qFormat/>
    <w:rsid w:val="008A2C6B"/>
    <w:pPr>
      <w:jc w:val="center"/>
    </w:pPr>
    <w:rPr>
      <w:rFonts w:ascii="Arial" w:hAnsi="Arial" w:cs="Arial"/>
      <w:b/>
      <w:noProof/>
      <w:sz w:val="28"/>
      <w:szCs w:val="28"/>
    </w:rPr>
  </w:style>
  <w:style w:type="character" w:customStyle="1" w:styleId="NzevChar">
    <w:name w:val="Název Char"/>
    <w:link w:val="Nzev"/>
    <w:rsid w:val="008A2C6B"/>
    <w:rPr>
      <w:rFonts w:ascii="Arial" w:eastAsia="Times New Roman" w:hAnsi="Arial" w:cs="Arial"/>
      <w:b/>
      <w:noProof/>
      <w:sz w:val="28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8524A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24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524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C5A9A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59"/>
    <w:rsid w:val="00F83A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ledovanodkaz">
    <w:name w:val="FollowedHyperlink"/>
    <w:uiPriority w:val="99"/>
    <w:semiHidden/>
    <w:unhideWhenUsed/>
    <w:rsid w:val="007D14E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2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92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3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0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37BBD-8EF4-4449-B181-9A0FA53FB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536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6.91.1-2011</vt:lpstr>
    </vt:vector>
  </TitlesOfParts>
  <Company>CUZK</Company>
  <LinksUpToDate>false</LinksUpToDate>
  <CharactersWithSpaces>3698</CharactersWithSpaces>
  <SharedDoc>false</SharedDoc>
  <HLinks>
    <vt:vector size="6" baseType="variant">
      <vt:variant>
        <vt:i4>6815784</vt:i4>
      </vt:variant>
      <vt:variant>
        <vt:i4>22</vt:i4>
      </vt:variant>
      <vt:variant>
        <vt:i4>0</vt:i4>
      </vt:variant>
      <vt:variant>
        <vt:i4>5</vt:i4>
      </vt:variant>
      <vt:variant>
        <vt:lpwstr>https://www.cuzk.cz/Je-dobre-vedet/Formulare-v-resortu-zememerictvi-a-KN/Zapis-(zmena)-jinych-udaju/Zmena-udaju-u-pozemku.aspx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6.91.1-2011</dc:title>
  <dc:subject>Ohlášení změny údajů o pozemku k zápisu do katastru nemovitostí</dc:subject>
  <dc:creator>Olivová Květa</dc:creator>
  <cp:keywords/>
  <cp:lastModifiedBy>vaclav krejci</cp:lastModifiedBy>
  <cp:revision>7</cp:revision>
  <cp:lastPrinted>2025-02-18T14:50:00Z</cp:lastPrinted>
  <dcterms:created xsi:type="dcterms:W3CDTF">2024-10-23T05:38:00Z</dcterms:created>
  <dcterms:modified xsi:type="dcterms:W3CDTF">2025-02-20T12:28:00Z</dcterms:modified>
</cp:coreProperties>
</file>